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7D5175" w14:paraId="62CCBDE8" w14:textId="77777777">
        <w:trPr>
          <w:trHeight w:hRule="exact" w:val="2948"/>
        </w:trPr>
        <w:tc>
          <w:tcPr>
            <w:tcW w:w="11185" w:type="dxa"/>
            <w:vAlign w:val="center"/>
          </w:tcPr>
          <w:p w14:paraId="223B94EB" w14:textId="77777777" w:rsidR="007D5175" w:rsidRDefault="00061990">
            <w:pPr>
              <w:pStyle w:val="Documenttype"/>
            </w:pPr>
            <w:r>
              <w:t>I</w:t>
            </w:r>
            <w:bookmarkStart w:id="0" w:name="_Ref446317644"/>
            <w:bookmarkEnd w:id="0"/>
            <w:r>
              <w:t>ALA Guideline</w:t>
            </w:r>
          </w:p>
        </w:tc>
      </w:tr>
    </w:tbl>
    <w:p w14:paraId="639E5282" w14:textId="77777777" w:rsidR="007D5175" w:rsidRDefault="007D5175"/>
    <w:p w14:paraId="4BD02E47" w14:textId="77777777" w:rsidR="007D5175" w:rsidRDefault="007D5175"/>
    <w:p w14:paraId="0C8C2699" w14:textId="77777777" w:rsidR="007D5175" w:rsidRDefault="00061990">
      <w:pPr>
        <w:pStyle w:val="Documentnumber"/>
      </w:pPr>
      <w:r>
        <w:rPr>
          <w:highlight w:val="yellow"/>
        </w:rPr>
        <w:t>DRAFT</w:t>
      </w:r>
    </w:p>
    <w:p w14:paraId="77B17606" w14:textId="77777777" w:rsidR="007D5175" w:rsidRDefault="007D5175"/>
    <w:p w14:paraId="6E09B817" w14:textId="77777777" w:rsidR="007D5175" w:rsidRDefault="00061990">
      <w:r>
        <w:rPr>
          <w:bCs/>
          <w:color w:val="00558C"/>
          <w:sz w:val="50"/>
          <w:szCs w:val="50"/>
        </w:rPr>
        <w:t>on Implementation of R-Mode on MF and VHF frequencies</w:t>
      </w:r>
    </w:p>
    <w:p w14:paraId="05E84A90" w14:textId="77777777" w:rsidR="007D5175" w:rsidRDefault="007D5175"/>
    <w:p w14:paraId="3B8121B2" w14:textId="77777777" w:rsidR="007D5175" w:rsidRDefault="007D5175"/>
    <w:p w14:paraId="63F68A05" w14:textId="77777777" w:rsidR="007D5175" w:rsidRDefault="007D5175"/>
    <w:p w14:paraId="0419D24A" w14:textId="77777777" w:rsidR="007D5175" w:rsidRDefault="007D5175"/>
    <w:p w14:paraId="6DA506A5" w14:textId="77777777" w:rsidR="007D5175" w:rsidRDefault="007D5175"/>
    <w:p w14:paraId="6EFCD6C2" w14:textId="77777777" w:rsidR="007D5175" w:rsidRDefault="007D5175"/>
    <w:p w14:paraId="74C7C330" w14:textId="77777777" w:rsidR="007D5175" w:rsidRDefault="007D5175"/>
    <w:p w14:paraId="2E980C3D" w14:textId="77777777" w:rsidR="007D5175" w:rsidRDefault="007D5175"/>
    <w:p w14:paraId="1A1A471F" w14:textId="77777777" w:rsidR="007D5175" w:rsidRDefault="007D5175"/>
    <w:p w14:paraId="7D272442" w14:textId="77777777" w:rsidR="007D5175" w:rsidRDefault="007D5175"/>
    <w:p w14:paraId="61A6FA6D" w14:textId="77777777" w:rsidR="007D5175" w:rsidRDefault="007D5175"/>
    <w:p w14:paraId="5DE20A94" w14:textId="77777777" w:rsidR="007D5175" w:rsidRDefault="007D5175"/>
    <w:p w14:paraId="43BCA795" w14:textId="77777777" w:rsidR="007D5175" w:rsidRDefault="007D5175"/>
    <w:p w14:paraId="3775D479" w14:textId="77777777" w:rsidR="007D5175" w:rsidRDefault="007D5175"/>
    <w:p w14:paraId="3E64FB87" w14:textId="77777777" w:rsidR="007D5175" w:rsidRDefault="007D5175"/>
    <w:p w14:paraId="43122E27" w14:textId="77777777" w:rsidR="007D5175" w:rsidRDefault="007D5175"/>
    <w:p w14:paraId="2B816C48" w14:textId="77777777" w:rsidR="007D5175" w:rsidRDefault="007D5175"/>
    <w:p w14:paraId="1F23BF07" w14:textId="77777777" w:rsidR="007D5175" w:rsidRDefault="007D5175"/>
    <w:p w14:paraId="39644436" w14:textId="77777777" w:rsidR="007D5175" w:rsidRDefault="007D5175"/>
    <w:p w14:paraId="5699AF32" w14:textId="77777777" w:rsidR="007D5175" w:rsidRDefault="007D5175"/>
    <w:p w14:paraId="60E2FA5D" w14:textId="77777777" w:rsidR="007D5175" w:rsidRDefault="007D5175"/>
    <w:p w14:paraId="7EAB9C85" w14:textId="77777777" w:rsidR="007D5175" w:rsidRDefault="00061990">
      <w:pPr>
        <w:pStyle w:val="Editionnumber"/>
      </w:pPr>
      <w:r>
        <w:t xml:space="preserve">Edition </w:t>
      </w:r>
      <w:proofErr w:type="spellStart"/>
      <w:r>
        <w:t>x.x</w:t>
      </w:r>
      <w:proofErr w:type="spellEnd"/>
    </w:p>
    <w:p w14:paraId="18A0993F" w14:textId="77777777" w:rsidR="007D5175" w:rsidRDefault="00061990">
      <w:pPr>
        <w:pStyle w:val="Documentdate"/>
      </w:pPr>
      <w:r>
        <w:t>Document date</w:t>
      </w:r>
    </w:p>
    <w:p w14:paraId="6423D456" w14:textId="77777777" w:rsidR="007D5175" w:rsidRDefault="007D5175">
      <w:pPr>
        <w:sectPr w:rsidR="007D5175">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4D95C7E6" w14:textId="77777777" w:rsidR="007D5175" w:rsidRDefault="007D5175">
      <w:pPr>
        <w:pStyle w:val="BodyText"/>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7D5175" w14:paraId="3892F27F" w14:textId="77777777">
        <w:tc>
          <w:tcPr>
            <w:tcW w:w="1908" w:type="dxa"/>
          </w:tcPr>
          <w:p w14:paraId="0622A889" w14:textId="77777777" w:rsidR="007D5175" w:rsidRDefault="00061990">
            <w:pPr>
              <w:pStyle w:val="Tableheading"/>
            </w:pPr>
            <w:r>
              <w:t>Date</w:t>
            </w:r>
          </w:p>
        </w:tc>
        <w:tc>
          <w:tcPr>
            <w:tcW w:w="3576" w:type="dxa"/>
          </w:tcPr>
          <w:p w14:paraId="7AA84B69" w14:textId="77777777" w:rsidR="007D5175" w:rsidRDefault="00061990">
            <w:pPr>
              <w:pStyle w:val="Tableheading"/>
            </w:pPr>
            <w:r>
              <w:t>Details</w:t>
            </w:r>
          </w:p>
        </w:tc>
        <w:tc>
          <w:tcPr>
            <w:tcW w:w="5001" w:type="dxa"/>
          </w:tcPr>
          <w:p w14:paraId="2561EB77" w14:textId="77777777" w:rsidR="007D5175" w:rsidRDefault="00061990">
            <w:pPr>
              <w:pStyle w:val="Tableheading"/>
            </w:pPr>
            <w:r>
              <w:t>Approval</w:t>
            </w:r>
          </w:p>
        </w:tc>
      </w:tr>
      <w:tr w:rsidR="007D5175" w14:paraId="39576FFD" w14:textId="77777777">
        <w:trPr>
          <w:trHeight w:val="851"/>
        </w:trPr>
        <w:tc>
          <w:tcPr>
            <w:tcW w:w="1908" w:type="dxa"/>
            <w:vAlign w:val="center"/>
          </w:tcPr>
          <w:p w14:paraId="786DC9CD" w14:textId="77777777" w:rsidR="007D5175" w:rsidRDefault="00061990">
            <w:pPr>
              <w:pStyle w:val="Tabletext"/>
            </w:pPr>
            <w:r>
              <w:t>06.10.2020</w:t>
            </w:r>
          </w:p>
        </w:tc>
        <w:tc>
          <w:tcPr>
            <w:tcW w:w="3576" w:type="dxa"/>
            <w:vAlign w:val="center"/>
          </w:tcPr>
          <w:p w14:paraId="26E3AB3F" w14:textId="77777777" w:rsidR="007D5175" w:rsidRDefault="00061990">
            <w:pPr>
              <w:pStyle w:val="Tabletext"/>
            </w:pPr>
            <w:r>
              <w:t>Update during ENG12</w:t>
            </w:r>
          </w:p>
          <w:p w14:paraId="072D476A" w14:textId="77777777" w:rsidR="007D5175" w:rsidRDefault="00061990">
            <w:pPr>
              <w:pStyle w:val="Tabletext"/>
              <w:numPr>
                <w:ilvl w:val="0"/>
                <w:numId w:val="41"/>
              </w:numPr>
            </w:pPr>
            <w:r>
              <w:t>Chapter 2 Requirements</w:t>
            </w:r>
          </w:p>
        </w:tc>
        <w:tc>
          <w:tcPr>
            <w:tcW w:w="5001" w:type="dxa"/>
            <w:vAlign w:val="center"/>
          </w:tcPr>
          <w:p w14:paraId="6F195179" w14:textId="77777777" w:rsidR="007D5175" w:rsidRDefault="007D5175">
            <w:pPr>
              <w:pStyle w:val="Tabletext"/>
            </w:pPr>
          </w:p>
        </w:tc>
      </w:tr>
      <w:tr w:rsidR="007D5175" w14:paraId="3AF804DF" w14:textId="77777777">
        <w:trPr>
          <w:trHeight w:val="851"/>
        </w:trPr>
        <w:tc>
          <w:tcPr>
            <w:tcW w:w="1908" w:type="dxa"/>
            <w:vAlign w:val="center"/>
          </w:tcPr>
          <w:p w14:paraId="6A701F70" w14:textId="2D3C9341" w:rsidR="007D5175" w:rsidRDefault="00712088" w:rsidP="0079562D">
            <w:pPr>
              <w:pStyle w:val="Tabletext"/>
            </w:pPr>
            <w:r>
              <w:t>1</w:t>
            </w:r>
            <w:ins w:id="1" w:author="Hoppe, Michael" w:date="2020-10-12T11:20:00Z">
              <w:r w:rsidR="0079562D">
                <w:t>2</w:t>
              </w:r>
            </w:ins>
            <w:del w:id="2" w:author="Hoppe, Michael" w:date="2020-10-12T11:20:00Z">
              <w:r w:rsidDel="0079562D">
                <w:delText>1</w:delText>
              </w:r>
            </w:del>
            <w:r>
              <w:t>.10.2020</w:t>
            </w:r>
          </w:p>
        </w:tc>
        <w:tc>
          <w:tcPr>
            <w:tcW w:w="3576" w:type="dxa"/>
            <w:vAlign w:val="center"/>
          </w:tcPr>
          <w:p w14:paraId="6A73066B" w14:textId="19A6AD4E" w:rsidR="007D5175" w:rsidRDefault="00712088" w:rsidP="00712088">
            <w:pPr>
              <w:pStyle w:val="Tabletext"/>
            </w:pPr>
            <w:r>
              <w:t>Merge modified chapters 2, 3 and 7 post closing meeting held at 9</w:t>
            </w:r>
            <w:r w:rsidRPr="00712088">
              <w:rPr>
                <w:vertAlign w:val="superscript"/>
              </w:rPr>
              <w:t>th</w:t>
            </w:r>
            <w:r>
              <w:t xml:space="preserve"> October2020 ENG12</w:t>
            </w:r>
          </w:p>
        </w:tc>
        <w:tc>
          <w:tcPr>
            <w:tcW w:w="5001" w:type="dxa"/>
            <w:vAlign w:val="center"/>
          </w:tcPr>
          <w:p w14:paraId="59CA24F1" w14:textId="77777777" w:rsidR="007D5175" w:rsidRDefault="007D5175">
            <w:pPr>
              <w:pStyle w:val="Tabletext"/>
            </w:pPr>
          </w:p>
        </w:tc>
      </w:tr>
      <w:tr w:rsidR="007D5175" w14:paraId="4F41A63C" w14:textId="77777777">
        <w:trPr>
          <w:trHeight w:val="851"/>
        </w:trPr>
        <w:tc>
          <w:tcPr>
            <w:tcW w:w="1908" w:type="dxa"/>
            <w:vAlign w:val="center"/>
          </w:tcPr>
          <w:p w14:paraId="57DFB840" w14:textId="4C25422D" w:rsidR="007D5175" w:rsidRDefault="0045093B">
            <w:pPr>
              <w:pStyle w:val="Tabletext"/>
            </w:pPr>
            <w:ins w:id="3" w:author="Hoppe, Michael" w:date="2020-10-14T09:23:00Z">
              <w:r>
                <w:t>14.10.2020</w:t>
              </w:r>
            </w:ins>
          </w:p>
        </w:tc>
        <w:tc>
          <w:tcPr>
            <w:tcW w:w="3576" w:type="dxa"/>
            <w:vAlign w:val="center"/>
          </w:tcPr>
          <w:p w14:paraId="3CAC55E7" w14:textId="0D3F8DE3" w:rsidR="007D5175" w:rsidRDefault="0045093B">
            <w:pPr>
              <w:pStyle w:val="Tabletext"/>
            </w:pPr>
            <w:ins w:id="4" w:author="Hoppe, Michael" w:date="2020-10-14T09:24:00Z">
              <w:r>
                <w:t>Final Working paper to ENG13</w:t>
              </w:r>
            </w:ins>
          </w:p>
        </w:tc>
        <w:tc>
          <w:tcPr>
            <w:tcW w:w="5001" w:type="dxa"/>
            <w:vAlign w:val="center"/>
          </w:tcPr>
          <w:p w14:paraId="3A6852EA" w14:textId="77777777" w:rsidR="007D5175" w:rsidRDefault="007D5175">
            <w:pPr>
              <w:pStyle w:val="Tabletext"/>
            </w:pPr>
          </w:p>
        </w:tc>
      </w:tr>
      <w:tr w:rsidR="007D5175" w14:paraId="17D835E8" w14:textId="77777777">
        <w:trPr>
          <w:trHeight w:val="851"/>
        </w:trPr>
        <w:tc>
          <w:tcPr>
            <w:tcW w:w="1908" w:type="dxa"/>
            <w:vAlign w:val="center"/>
          </w:tcPr>
          <w:p w14:paraId="249333B9" w14:textId="77777777" w:rsidR="007D5175" w:rsidRDefault="007D5175">
            <w:pPr>
              <w:pStyle w:val="Tabletext"/>
            </w:pPr>
          </w:p>
        </w:tc>
        <w:tc>
          <w:tcPr>
            <w:tcW w:w="3576" w:type="dxa"/>
            <w:vAlign w:val="center"/>
          </w:tcPr>
          <w:p w14:paraId="3E341793" w14:textId="77777777" w:rsidR="007D5175" w:rsidRDefault="007D5175">
            <w:pPr>
              <w:pStyle w:val="Tabletext"/>
            </w:pPr>
          </w:p>
        </w:tc>
        <w:tc>
          <w:tcPr>
            <w:tcW w:w="5001" w:type="dxa"/>
            <w:vAlign w:val="center"/>
          </w:tcPr>
          <w:p w14:paraId="6F79344C" w14:textId="77777777" w:rsidR="007D5175" w:rsidRDefault="007D5175">
            <w:pPr>
              <w:pStyle w:val="Tabletext"/>
            </w:pPr>
          </w:p>
        </w:tc>
      </w:tr>
      <w:tr w:rsidR="007D5175" w14:paraId="4EA28E65" w14:textId="77777777">
        <w:trPr>
          <w:trHeight w:val="851"/>
        </w:trPr>
        <w:tc>
          <w:tcPr>
            <w:tcW w:w="1908" w:type="dxa"/>
            <w:vAlign w:val="center"/>
          </w:tcPr>
          <w:p w14:paraId="5C98C724" w14:textId="77777777" w:rsidR="007D5175" w:rsidRDefault="007D5175">
            <w:pPr>
              <w:pStyle w:val="Tabletext"/>
            </w:pPr>
          </w:p>
        </w:tc>
        <w:tc>
          <w:tcPr>
            <w:tcW w:w="3576" w:type="dxa"/>
            <w:vAlign w:val="center"/>
          </w:tcPr>
          <w:p w14:paraId="6C1CA351" w14:textId="77777777" w:rsidR="007D5175" w:rsidRDefault="007D5175">
            <w:pPr>
              <w:pStyle w:val="Tabletext"/>
            </w:pPr>
          </w:p>
        </w:tc>
        <w:tc>
          <w:tcPr>
            <w:tcW w:w="5001" w:type="dxa"/>
            <w:vAlign w:val="center"/>
          </w:tcPr>
          <w:p w14:paraId="21B24234" w14:textId="77777777" w:rsidR="007D5175" w:rsidRDefault="007D5175">
            <w:pPr>
              <w:pStyle w:val="Tabletext"/>
            </w:pPr>
          </w:p>
        </w:tc>
      </w:tr>
      <w:tr w:rsidR="007D5175" w14:paraId="58DDBBEC" w14:textId="77777777">
        <w:trPr>
          <w:trHeight w:val="851"/>
        </w:trPr>
        <w:tc>
          <w:tcPr>
            <w:tcW w:w="1908" w:type="dxa"/>
            <w:vAlign w:val="center"/>
          </w:tcPr>
          <w:p w14:paraId="4D3D99CC" w14:textId="77777777" w:rsidR="007D5175" w:rsidRDefault="007D5175">
            <w:pPr>
              <w:pStyle w:val="Tabletext"/>
            </w:pPr>
          </w:p>
        </w:tc>
        <w:tc>
          <w:tcPr>
            <w:tcW w:w="3576" w:type="dxa"/>
            <w:vAlign w:val="center"/>
          </w:tcPr>
          <w:p w14:paraId="4F421088" w14:textId="77777777" w:rsidR="007D5175" w:rsidRDefault="007D5175">
            <w:pPr>
              <w:pStyle w:val="Tabletext"/>
            </w:pPr>
          </w:p>
        </w:tc>
        <w:tc>
          <w:tcPr>
            <w:tcW w:w="5001" w:type="dxa"/>
            <w:vAlign w:val="center"/>
          </w:tcPr>
          <w:p w14:paraId="3481210D" w14:textId="77777777" w:rsidR="007D5175" w:rsidRDefault="007D5175">
            <w:pPr>
              <w:pStyle w:val="Tabletext"/>
            </w:pPr>
          </w:p>
        </w:tc>
      </w:tr>
      <w:tr w:rsidR="007D5175" w14:paraId="2D25B01B" w14:textId="77777777">
        <w:trPr>
          <w:trHeight w:val="851"/>
        </w:trPr>
        <w:tc>
          <w:tcPr>
            <w:tcW w:w="1908" w:type="dxa"/>
            <w:vAlign w:val="center"/>
          </w:tcPr>
          <w:p w14:paraId="4D7F4285" w14:textId="77777777" w:rsidR="007D5175" w:rsidRDefault="007D5175">
            <w:pPr>
              <w:pStyle w:val="Tabletext"/>
            </w:pPr>
          </w:p>
        </w:tc>
        <w:tc>
          <w:tcPr>
            <w:tcW w:w="3576" w:type="dxa"/>
            <w:vAlign w:val="center"/>
          </w:tcPr>
          <w:p w14:paraId="2627D6D6" w14:textId="77777777" w:rsidR="007D5175" w:rsidRDefault="007D5175">
            <w:pPr>
              <w:pStyle w:val="Tabletext"/>
            </w:pPr>
          </w:p>
        </w:tc>
        <w:tc>
          <w:tcPr>
            <w:tcW w:w="5001" w:type="dxa"/>
            <w:vAlign w:val="center"/>
          </w:tcPr>
          <w:p w14:paraId="6169A682" w14:textId="77777777" w:rsidR="007D5175" w:rsidRDefault="007D5175">
            <w:pPr>
              <w:pStyle w:val="Tabletext"/>
            </w:pPr>
          </w:p>
        </w:tc>
      </w:tr>
    </w:tbl>
    <w:p w14:paraId="19E1BE59" w14:textId="77777777" w:rsidR="007D5175" w:rsidRDefault="007D5175"/>
    <w:p w14:paraId="04501B33" w14:textId="77777777" w:rsidR="007D5175" w:rsidRDefault="007D5175">
      <w:pPr>
        <w:spacing w:after="200" w:line="276" w:lineRule="auto"/>
        <w:sectPr w:rsidR="007D517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52E2B6C7" w14:textId="6489FD4B" w:rsidR="00712088" w:rsidRPr="00712088" w:rsidRDefault="00061990">
      <w:pPr>
        <w:pStyle w:val="TOC1"/>
        <w:rPr>
          <w:rFonts w:eastAsiaTheme="minorEastAsia"/>
          <w:b w:val="0"/>
          <w:color w:val="auto"/>
          <w:lang w:eastAsia="de-DE"/>
          <w:rPrChange w:id="5" w:author="Hoppe, Michael" w:date="2020-10-11T20:52:00Z">
            <w:rPr>
              <w:rFonts w:eastAsiaTheme="minorEastAsia"/>
              <w:b w:val="0"/>
              <w:color w:val="auto"/>
              <w:lang w:val="de-DE" w:eastAsia="de-DE"/>
            </w:rPr>
          </w:rPrChange>
        </w:rPr>
      </w:pPr>
      <w:r>
        <w:rPr>
          <w:rFonts w:eastAsia="Times New Roman" w:cs="Times New Roman"/>
          <w:szCs w:val="20"/>
        </w:rPr>
        <w:lastRenderedPageBreak/>
        <w:fldChar w:fldCharType="begin"/>
      </w:r>
      <w:r>
        <w:rPr>
          <w:rFonts w:eastAsia="Times New Roman" w:cs="Times New Roman"/>
          <w:szCs w:val="20"/>
        </w:rPr>
        <w:instrText xml:space="preserve"> TOC \o "1-3" \t "Annex,4,Appendix,5" </w:instrText>
      </w:r>
      <w:r>
        <w:rPr>
          <w:rFonts w:eastAsia="Times New Roman" w:cs="Times New Roman"/>
          <w:szCs w:val="20"/>
        </w:rPr>
        <w:fldChar w:fldCharType="separate"/>
      </w:r>
      <w:r w:rsidR="00712088" w:rsidRPr="00BB1CD2">
        <w:t>1.</w:t>
      </w:r>
      <w:r w:rsidR="00712088" w:rsidRPr="00712088">
        <w:rPr>
          <w:rFonts w:eastAsiaTheme="minorEastAsia"/>
          <w:b w:val="0"/>
          <w:color w:val="auto"/>
          <w:lang w:eastAsia="de-DE"/>
          <w:rPrChange w:id="6" w:author="Hoppe, Michael" w:date="2020-10-11T20:52:00Z">
            <w:rPr>
              <w:rFonts w:eastAsiaTheme="minorEastAsia"/>
              <w:b w:val="0"/>
              <w:color w:val="auto"/>
              <w:lang w:val="de-DE" w:eastAsia="de-DE"/>
            </w:rPr>
          </w:rPrChange>
        </w:rPr>
        <w:tab/>
      </w:r>
      <w:r w:rsidR="00712088">
        <w:t>Introduction</w:t>
      </w:r>
      <w:r w:rsidR="00712088">
        <w:tab/>
      </w:r>
      <w:r w:rsidR="00712088">
        <w:fldChar w:fldCharType="begin"/>
      </w:r>
      <w:r w:rsidR="00712088">
        <w:instrText xml:space="preserve"> PAGEREF _Toc53341969 \h </w:instrText>
      </w:r>
      <w:r w:rsidR="00712088">
        <w:fldChar w:fldCharType="separate"/>
      </w:r>
      <w:r w:rsidR="00712088">
        <w:t>5</w:t>
      </w:r>
      <w:r w:rsidR="00712088">
        <w:fldChar w:fldCharType="end"/>
      </w:r>
    </w:p>
    <w:p w14:paraId="5E8AD9B7" w14:textId="0E05F102" w:rsidR="00712088" w:rsidRPr="00712088" w:rsidRDefault="00712088">
      <w:pPr>
        <w:pStyle w:val="TOC2"/>
        <w:rPr>
          <w:rFonts w:eastAsiaTheme="minorEastAsia"/>
          <w:color w:val="auto"/>
          <w:lang w:eastAsia="de-DE"/>
        </w:rPr>
      </w:pPr>
      <w:r w:rsidRPr="00BB1CD2">
        <w:t>1.1.</w:t>
      </w:r>
      <w:r w:rsidRPr="00712088">
        <w:rPr>
          <w:rFonts w:eastAsiaTheme="minorEastAsia"/>
          <w:color w:val="auto"/>
          <w:lang w:eastAsia="de-DE"/>
          <w:rPrChange w:id="7" w:author="Hoppe, Michael" w:date="2020-10-11T20:52:00Z">
            <w:rPr>
              <w:rFonts w:eastAsiaTheme="minorEastAsia"/>
              <w:color w:val="auto"/>
              <w:lang w:val="de-DE" w:eastAsia="de-DE"/>
            </w:rPr>
          </w:rPrChange>
        </w:rPr>
        <w:tab/>
      </w:r>
      <w:r>
        <w:t>Scope of Document</w:t>
      </w:r>
      <w:r>
        <w:tab/>
      </w:r>
      <w:r>
        <w:fldChar w:fldCharType="begin"/>
      </w:r>
      <w:r>
        <w:instrText xml:space="preserve"> PAGEREF _Toc53341970 \h </w:instrText>
      </w:r>
      <w:r>
        <w:fldChar w:fldCharType="separate"/>
      </w:r>
      <w:r>
        <w:t>5</w:t>
      </w:r>
      <w:r>
        <w:fldChar w:fldCharType="end"/>
      </w:r>
    </w:p>
    <w:p w14:paraId="0FCF3120" w14:textId="099CC1E2" w:rsidR="00712088" w:rsidRPr="00712088" w:rsidRDefault="00712088">
      <w:pPr>
        <w:pStyle w:val="TOC2"/>
        <w:rPr>
          <w:rFonts w:eastAsiaTheme="minorEastAsia"/>
          <w:color w:val="auto"/>
          <w:lang w:eastAsia="de-DE"/>
        </w:rPr>
      </w:pPr>
      <w:r w:rsidRPr="00BB1CD2">
        <w:t>1.2.</w:t>
      </w:r>
      <w:r w:rsidRPr="00712088">
        <w:rPr>
          <w:rFonts w:eastAsiaTheme="minorEastAsia"/>
          <w:color w:val="auto"/>
          <w:lang w:eastAsia="de-DE"/>
        </w:rPr>
        <w:tab/>
      </w:r>
      <w:r>
        <w:t>Structure of document</w:t>
      </w:r>
      <w:r>
        <w:tab/>
      </w:r>
      <w:r>
        <w:fldChar w:fldCharType="begin"/>
      </w:r>
      <w:r>
        <w:instrText xml:space="preserve"> PAGEREF _Toc53341971 \h </w:instrText>
      </w:r>
      <w:r>
        <w:fldChar w:fldCharType="separate"/>
      </w:r>
      <w:r>
        <w:t>5</w:t>
      </w:r>
      <w:r>
        <w:fldChar w:fldCharType="end"/>
      </w:r>
    </w:p>
    <w:p w14:paraId="1A9C64D4" w14:textId="32D3BDE2" w:rsidR="00712088" w:rsidRPr="00712088" w:rsidRDefault="00712088">
      <w:pPr>
        <w:pStyle w:val="TOC1"/>
        <w:rPr>
          <w:rFonts w:eastAsiaTheme="minorEastAsia"/>
          <w:b w:val="0"/>
          <w:color w:val="auto"/>
          <w:lang w:eastAsia="de-DE"/>
        </w:rPr>
      </w:pPr>
      <w:r w:rsidRPr="00BB1CD2">
        <w:t>2.</w:t>
      </w:r>
      <w:r w:rsidRPr="00712088">
        <w:rPr>
          <w:rFonts w:eastAsiaTheme="minorEastAsia"/>
          <w:b w:val="0"/>
          <w:color w:val="auto"/>
          <w:lang w:eastAsia="de-DE"/>
        </w:rPr>
        <w:tab/>
      </w:r>
      <w:r>
        <w:t>Performance requirements</w:t>
      </w:r>
      <w:r>
        <w:tab/>
      </w:r>
      <w:r>
        <w:fldChar w:fldCharType="begin"/>
      </w:r>
      <w:r>
        <w:instrText xml:space="preserve"> PAGEREF _Toc53341972 \h </w:instrText>
      </w:r>
      <w:r>
        <w:fldChar w:fldCharType="separate"/>
      </w:r>
      <w:r>
        <w:t>5</w:t>
      </w:r>
      <w:r>
        <w:fldChar w:fldCharType="end"/>
      </w:r>
    </w:p>
    <w:p w14:paraId="7CD4E870" w14:textId="2E63501E" w:rsidR="00712088" w:rsidRPr="00712088" w:rsidRDefault="00712088">
      <w:pPr>
        <w:pStyle w:val="TOC2"/>
        <w:rPr>
          <w:rFonts w:eastAsiaTheme="minorEastAsia"/>
          <w:color w:val="auto"/>
          <w:lang w:eastAsia="de-DE"/>
        </w:rPr>
      </w:pPr>
      <w:r w:rsidRPr="00BB1CD2">
        <w:t>2.1.</w:t>
      </w:r>
      <w:r w:rsidRPr="00712088">
        <w:rPr>
          <w:rFonts w:eastAsiaTheme="minorEastAsia"/>
          <w:color w:val="auto"/>
          <w:lang w:eastAsia="de-DE"/>
        </w:rPr>
        <w:tab/>
      </w:r>
      <w:r>
        <w:t>Definitions</w:t>
      </w:r>
      <w:r>
        <w:tab/>
      </w:r>
      <w:r>
        <w:fldChar w:fldCharType="begin"/>
      </w:r>
      <w:r>
        <w:instrText xml:space="preserve"> PAGEREF _Toc53341973 \h </w:instrText>
      </w:r>
      <w:r>
        <w:fldChar w:fldCharType="separate"/>
      </w:r>
      <w:r>
        <w:t>5</w:t>
      </w:r>
      <w:r>
        <w:fldChar w:fldCharType="end"/>
      </w:r>
    </w:p>
    <w:p w14:paraId="0EE5FF36" w14:textId="7F247548" w:rsidR="00712088" w:rsidRPr="00712088" w:rsidRDefault="00712088">
      <w:pPr>
        <w:pStyle w:val="TOC2"/>
        <w:rPr>
          <w:rFonts w:eastAsiaTheme="minorEastAsia"/>
          <w:color w:val="auto"/>
          <w:lang w:eastAsia="de-DE"/>
        </w:rPr>
      </w:pPr>
      <w:r w:rsidRPr="00BB1CD2">
        <w:t>2.2.</w:t>
      </w:r>
      <w:r w:rsidRPr="00712088">
        <w:rPr>
          <w:rFonts w:eastAsiaTheme="minorEastAsia"/>
          <w:color w:val="auto"/>
          <w:lang w:eastAsia="de-DE"/>
        </w:rPr>
        <w:tab/>
      </w:r>
      <w:r>
        <w:t>General R-Mode Requirements</w:t>
      </w:r>
      <w:r>
        <w:tab/>
      </w:r>
      <w:r>
        <w:fldChar w:fldCharType="begin"/>
      </w:r>
      <w:r>
        <w:instrText xml:space="preserve"> PAGEREF _Toc53341974 \h </w:instrText>
      </w:r>
      <w:r>
        <w:fldChar w:fldCharType="separate"/>
      </w:r>
      <w:r>
        <w:t>5</w:t>
      </w:r>
      <w:r>
        <w:fldChar w:fldCharType="end"/>
      </w:r>
    </w:p>
    <w:p w14:paraId="287C6B19" w14:textId="12439FF9" w:rsidR="00712088" w:rsidRPr="00712088" w:rsidRDefault="00712088">
      <w:pPr>
        <w:pStyle w:val="TOC2"/>
        <w:rPr>
          <w:rFonts w:eastAsiaTheme="minorEastAsia"/>
          <w:color w:val="auto"/>
          <w:lang w:eastAsia="de-DE"/>
        </w:rPr>
      </w:pPr>
      <w:r w:rsidRPr="00BB1CD2">
        <w:t>2.3.</w:t>
      </w:r>
      <w:r w:rsidRPr="00712088">
        <w:rPr>
          <w:rFonts w:eastAsiaTheme="minorEastAsia"/>
          <w:color w:val="auto"/>
          <w:lang w:eastAsia="de-DE"/>
        </w:rPr>
        <w:tab/>
      </w:r>
      <w:r>
        <w:t>R-Mode user requirements for onboard positioning performance</w:t>
      </w:r>
      <w:r>
        <w:tab/>
      </w:r>
      <w:r>
        <w:fldChar w:fldCharType="begin"/>
      </w:r>
      <w:r>
        <w:instrText xml:space="preserve"> PAGEREF _Toc53341975 \h </w:instrText>
      </w:r>
      <w:r>
        <w:fldChar w:fldCharType="separate"/>
      </w:r>
      <w:r>
        <w:t>6</w:t>
      </w:r>
      <w:r>
        <w:fldChar w:fldCharType="end"/>
      </w:r>
    </w:p>
    <w:p w14:paraId="48256590" w14:textId="463C749C" w:rsidR="00712088" w:rsidRPr="00712088" w:rsidRDefault="00712088">
      <w:pPr>
        <w:pStyle w:val="TOC1"/>
        <w:rPr>
          <w:rFonts w:eastAsiaTheme="minorEastAsia"/>
          <w:b w:val="0"/>
          <w:color w:val="auto"/>
          <w:lang w:eastAsia="de-DE"/>
        </w:rPr>
      </w:pPr>
      <w:r w:rsidRPr="00BB1CD2">
        <w:t>3.</w:t>
      </w:r>
      <w:r w:rsidRPr="00712088">
        <w:rPr>
          <w:rFonts w:eastAsiaTheme="minorEastAsia"/>
          <w:b w:val="0"/>
          <w:color w:val="auto"/>
          <w:lang w:eastAsia="de-DE"/>
        </w:rPr>
        <w:tab/>
      </w:r>
      <w:r>
        <w:t>System Architecture</w:t>
      </w:r>
      <w:r>
        <w:tab/>
      </w:r>
      <w:r>
        <w:fldChar w:fldCharType="begin"/>
      </w:r>
      <w:r>
        <w:instrText xml:space="preserve"> PAGEREF _Toc53341976 \h </w:instrText>
      </w:r>
      <w:r>
        <w:fldChar w:fldCharType="separate"/>
      </w:r>
      <w:r>
        <w:t>7</w:t>
      </w:r>
      <w:r>
        <w:fldChar w:fldCharType="end"/>
      </w:r>
    </w:p>
    <w:p w14:paraId="5DB62A17" w14:textId="2FF4A501" w:rsidR="00712088" w:rsidRPr="00712088" w:rsidRDefault="00712088">
      <w:pPr>
        <w:pStyle w:val="TOC2"/>
        <w:rPr>
          <w:rFonts w:eastAsiaTheme="minorEastAsia"/>
          <w:color w:val="auto"/>
          <w:lang w:eastAsia="de-DE"/>
        </w:rPr>
      </w:pPr>
      <w:r w:rsidRPr="00BB1CD2">
        <w:t>3.1.</w:t>
      </w:r>
      <w:r w:rsidRPr="00712088">
        <w:rPr>
          <w:rFonts w:eastAsiaTheme="minorEastAsia"/>
          <w:color w:val="auto"/>
          <w:lang w:eastAsia="de-DE"/>
        </w:rPr>
        <w:tab/>
      </w:r>
      <w:r>
        <w:t>Logical R-Mode System architecture</w:t>
      </w:r>
      <w:r>
        <w:tab/>
      </w:r>
      <w:r>
        <w:fldChar w:fldCharType="begin"/>
      </w:r>
      <w:r>
        <w:instrText xml:space="preserve"> PAGEREF _Toc53341977 \h </w:instrText>
      </w:r>
      <w:r>
        <w:fldChar w:fldCharType="separate"/>
      </w:r>
      <w:r>
        <w:t>8</w:t>
      </w:r>
      <w:r>
        <w:fldChar w:fldCharType="end"/>
      </w:r>
    </w:p>
    <w:p w14:paraId="307999F6" w14:textId="1661A30E" w:rsidR="00712088" w:rsidRPr="00712088" w:rsidRDefault="00712088">
      <w:pPr>
        <w:pStyle w:val="TOC2"/>
        <w:rPr>
          <w:rFonts w:eastAsiaTheme="minorEastAsia"/>
          <w:color w:val="auto"/>
          <w:lang w:eastAsia="de-DE"/>
        </w:rPr>
      </w:pPr>
      <w:r w:rsidRPr="00BB1CD2">
        <w:t>3.2.</w:t>
      </w:r>
      <w:r w:rsidRPr="00712088">
        <w:rPr>
          <w:rFonts w:eastAsiaTheme="minorEastAsia"/>
          <w:color w:val="auto"/>
          <w:lang w:eastAsia="de-DE"/>
        </w:rPr>
        <w:tab/>
      </w:r>
      <w:r>
        <w:t>Physical R-Mode Architecture</w:t>
      </w:r>
      <w:r>
        <w:tab/>
      </w:r>
      <w:r>
        <w:fldChar w:fldCharType="begin"/>
      </w:r>
      <w:r>
        <w:instrText xml:space="preserve"> PAGEREF _Toc53341978 \h </w:instrText>
      </w:r>
      <w:r>
        <w:fldChar w:fldCharType="separate"/>
      </w:r>
      <w:r>
        <w:t>9</w:t>
      </w:r>
      <w:r>
        <w:fldChar w:fldCharType="end"/>
      </w:r>
    </w:p>
    <w:p w14:paraId="44143188" w14:textId="519275B1" w:rsidR="00712088" w:rsidRPr="00712088" w:rsidRDefault="00712088">
      <w:pPr>
        <w:pStyle w:val="TOC2"/>
        <w:rPr>
          <w:rFonts w:eastAsiaTheme="minorEastAsia"/>
          <w:color w:val="auto"/>
          <w:lang w:eastAsia="de-DE"/>
        </w:rPr>
      </w:pPr>
      <w:r w:rsidRPr="00BB1CD2">
        <w:t>3.3.</w:t>
      </w:r>
      <w:r w:rsidRPr="00712088">
        <w:rPr>
          <w:rFonts w:eastAsiaTheme="minorEastAsia"/>
          <w:color w:val="auto"/>
          <w:lang w:eastAsia="de-DE"/>
        </w:rPr>
        <w:tab/>
      </w:r>
      <w:r>
        <w:t>Components of a MF Radio Beacon Transmitting site</w:t>
      </w:r>
      <w:r>
        <w:tab/>
      </w:r>
      <w:r>
        <w:fldChar w:fldCharType="begin"/>
      </w:r>
      <w:r>
        <w:instrText xml:space="preserve"> PAGEREF _Toc53341979 \h </w:instrText>
      </w:r>
      <w:r>
        <w:fldChar w:fldCharType="separate"/>
      </w:r>
      <w:r>
        <w:t>11</w:t>
      </w:r>
      <w:r>
        <w:fldChar w:fldCharType="end"/>
      </w:r>
    </w:p>
    <w:p w14:paraId="55BD0CF7" w14:textId="5B7000ED" w:rsidR="00712088" w:rsidRPr="00712088" w:rsidRDefault="00712088">
      <w:pPr>
        <w:pStyle w:val="TOC2"/>
        <w:rPr>
          <w:rFonts w:eastAsiaTheme="minorEastAsia"/>
          <w:color w:val="auto"/>
          <w:lang w:eastAsia="de-DE"/>
        </w:rPr>
      </w:pPr>
      <w:r w:rsidRPr="00BB1CD2">
        <w:t>3.4.</w:t>
      </w:r>
      <w:r w:rsidRPr="00712088">
        <w:rPr>
          <w:rFonts w:eastAsiaTheme="minorEastAsia"/>
          <w:color w:val="auto"/>
          <w:lang w:eastAsia="de-DE"/>
        </w:rPr>
        <w:tab/>
      </w:r>
      <w:r>
        <w:t>Components of A VHF transceiving site</w:t>
      </w:r>
      <w:r>
        <w:tab/>
      </w:r>
      <w:r>
        <w:fldChar w:fldCharType="begin"/>
      </w:r>
      <w:r>
        <w:instrText xml:space="preserve"> PAGEREF _Toc53341980 \h </w:instrText>
      </w:r>
      <w:r>
        <w:fldChar w:fldCharType="separate"/>
      </w:r>
      <w:r>
        <w:t>11</w:t>
      </w:r>
      <w:r>
        <w:fldChar w:fldCharType="end"/>
      </w:r>
    </w:p>
    <w:p w14:paraId="50A74269" w14:textId="67A1CEAE" w:rsidR="00712088" w:rsidRPr="00712088" w:rsidRDefault="00712088">
      <w:pPr>
        <w:pStyle w:val="TOC2"/>
        <w:rPr>
          <w:rFonts w:eastAsiaTheme="minorEastAsia"/>
          <w:color w:val="auto"/>
          <w:lang w:eastAsia="de-DE"/>
        </w:rPr>
      </w:pPr>
      <w:r w:rsidRPr="00BB1CD2">
        <w:t>3.5.</w:t>
      </w:r>
      <w:r w:rsidRPr="00712088">
        <w:rPr>
          <w:rFonts w:eastAsiaTheme="minorEastAsia"/>
          <w:color w:val="auto"/>
          <w:lang w:eastAsia="de-DE"/>
        </w:rPr>
        <w:tab/>
      </w:r>
      <w:r>
        <w:t>Monitoring</w:t>
      </w:r>
      <w:r>
        <w:tab/>
      </w:r>
      <w:r>
        <w:fldChar w:fldCharType="begin"/>
      </w:r>
      <w:r>
        <w:instrText xml:space="preserve"> PAGEREF _Toc53341981 \h </w:instrText>
      </w:r>
      <w:r>
        <w:fldChar w:fldCharType="separate"/>
      </w:r>
      <w:r>
        <w:t>12</w:t>
      </w:r>
      <w:r>
        <w:fldChar w:fldCharType="end"/>
      </w:r>
    </w:p>
    <w:p w14:paraId="3BAB9873" w14:textId="5817FF5C" w:rsidR="00712088" w:rsidRPr="00712088" w:rsidRDefault="00712088">
      <w:pPr>
        <w:pStyle w:val="TOC1"/>
        <w:rPr>
          <w:rFonts w:eastAsiaTheme="minorEastAsia"/>
          <w:b w:val="0"/>
          <w:color w:val="auto"/>
          <w:lang w:eastAsia="de-DE"/>
        </w:rPr>
      </w:pPr>
      <w:r w:rsidRPr="00BB1CD2">
        <w:t>4.</w:t>
      </w:r>
      <w:r w:rsidRPr="00712088">
        <w:rPr>
          <w:rFonts w:eastAsiaTheme="minorEastAsia"/>
          <w:b w:val="0"/>
          <w:color w:val="auto"/>
          <w:lang w:eastAsia="de-DE"/>
        </w:rPr>
        <w:tab/>
      </w:r>
      <w:r>
        <w:t>R-mode Service</w:t>
      </w:r>
      <w:r>
        <w:tab/>
      </w:r>
      <w:r>
        <w:fldChar w:fldCharType="begin"/>
      </w:r>
      <w:r>
        <w:instrText xml:space="preserve"> PAGEREF _Toc53341982 \h </w:instrText>
      </w:r>
      <w:r>
        <w:fldChar w:fldCharType="separate"/>
      </w:r>
      <w:r>
        <w:t>13</w:t>
      </w:r>
      <w:r>
        <w:fldChar w:fldCharType="end"/>
      </w:r>
    </w:p>
    <w:p w14:paraId="4104599B" w14:textId="304E3EC3" w:rsidR="00712088" w:rsidRPr="00712088" w:rsidRDefault="00712088">
      <w:pPr>
        <w:pStyle w:val="TOC2"/>
        <w:rPr>
          <w:rFonts w:eastAsiaTheme="minorEastAsia"/>
          <w:color w:val="auto"/>
          <w:lang w:eastAsia="de-DE"/>
        </w:rPr>
      </w:pPr>
      <w:r w:rsidRPr="00BB1CD2">
        <w:t>4.1.</w:t>
      </w:r>
      <w:r w:rsidRPr="00712088">
        <w:rPr>
          <w:rFonts w:eastAsiaTheme="minorEastAsia"/>
          <w:color w:val="auto"/>
          <w:lang w:eastAsia="de-DE"/>
        </w:rPr>
        <w:tab/>
      </w:r>
      <w:r>
        <w:t>MF R-Mode Service</w:t>
      </w:r>
      <w:r>
        <w:tab/>
      </w:r>
      <w:r>
        <w:fldChar w:fldCharType="begin"/>
      </w:r>
      <w:r>
        <w:instrText xml:space="preserve"> PAGEREF _Toc53341983 \h </w:instrText>
      </w:r>
      <w:r>
        <w:fldChar w:fldCharType="separate"/>
      </w:r>
      <w:r>
        <w:t>13</w:t>
      </w:r>
      <w:r>
        <w:fldChar w:fldCharType="end"/>
      </w:r>
    </w:p>
    <w:p w14:paraId="5EEE6360" w14:textId="319117DA" w:rsidR="00712088" w:rsidRPr="00712088" w:rsidRDefault="00712088">
      <w:pPr>
        <w:pStyle w:val="TOC2"/>
        <w:rPr>
          <w:rFonts w:eastAsiaTheme="minorEastAsia"/>
          <w:color w:val="auto"/>
          <w:lang w:eastAsia="de-DE"/>
        </w:rPr>
      </w:pPr>
      <w:r w:rsidRPr="00BB1CD2">
        <w:t>4.2.</w:t>
      </w:r>
      <w:r w:rsidRPr="00712088">
        <w:rPr>
          <w:rFonts w:eastAsiaTheme="minorEastAsia"/>
          <w:color w:val="auto"/>
          <w:lang w:eastAsia="de-DE"/>
        </w:rPr>
        <w:tab/>
      </w:r>
      <w:r>
        <w:t>VHF R-Mode Service</w:t>
      </w:r>
      <w:r>
        <w:tab/>
      </w:r>
      <w:r>
        <w:fldChar w:fldCharType="begin"/>
      </w:r>
      <w:r>
        <w:instrText xml:space="preserve"> PAGEREF _Toc53341984 \h </w:instrText>
      </w:r>
      <w:r>
        <w:fldChar w:fldCharType="separate"/>
      </w:r>
      <w:r>
        <w:t>13</w:t>
      </w:r>
      <w:r>
        <w:fldChar w:fldCharType="end"/>
      </w:r>
    </w:p>
    <w:p w14:paraId="7A67526E" w14:textId="074D01B1" w:rsidR="00712088" w:rsidRPr="00712088" w:rsidRDefault="00712088">
      <w:pPr>
        <w:pStyle w:val="TOC2"/>
        <w:rPr>
          <w:rFonts w:eastAsiaTheme="minorEastAsia"/>
          <w:color w:val="auto"/>
          <w:lang w:eastAsia="de-DE"/>
        </w:rPr>
      </w:pPr>
      <w:r w:rsidRPr="00BB1CD2">
        <w:t>4.3.</w:t>
      </w:r>
      <w:r w:rsidRPr="00712088">
        <w:rPr>
          <w:rFonts w:eastAsiaTheme="minorEastAsia"/>
          <w:color w:val="auto"/>
          <w:lang w:eastAsia="de-DE"/>
        </w:rPr>
        <w:tab/>
      </w:r>
      <w:r>
        <w:t>Timing Service</w:t>
      </w:r>
      <w:r>
        <w:tab/>
      </w:r>
      <w:r>
        <w:fldChar w:fldCharType="begin"/>
      </w:r>
      <w:r>
        <w:instrText xml:space="preserve"> PAGEREF _Toc53341985 \h </w:instrText>
      </w:r>
      <w:r>
        <w:fldChar w:fldCharType="separate"/>
      </w:r>
      <w:r>
        <w:t>13</w:t>
      </w:r>
      <w:r>
        <w:fldChar w:fldCharType="end"/>
      </w:r>
    </w:p>
    <w:p w14:paraId="68D25020" w14:textId="247D7AB7" w:rsidR="00712088" w:rsidRPr="00712088" w:rsidRDefault="00712088">
      <w:pPr>
        <w:pStyle w:val="TOC2"/>
        <w:rPr>
          <w:rFonts w:eastAsiaTheme="minorEastAsia"/>
          <w:color w:val="auto"/>
          <w:lang w:eastAsia="de-DE"/>
        </w:rPr>
      </w:pPr>
      <w:r w:rsidRPr="00BB1CD2">
        <w:rPr>
          <w:rFonts w:eastAsiaTheme="minorEastAsia"/>
        </w:rPr>
        <w:t>4.4.</w:t>
      </w:r>
      <w:r w:rsidRPr="00712088">
        <w:rPr>
          <w:rFonts w:eastAsiaTheme="minorEastAsia"/>
          <w:color w:val="auto"/>
          <w:lang w:eastAsia="de-DE"/>
        </w:rPr>
        <w:tab/>
      </w:r>
      <w:r>
        <w:t>Use cases</w:t>
      </w:r>
      <w:r>
        <w:tab/>
      </w:r>
      <w:r>
        <w:fldChar w:fldCharType="begin"/>
      </w:r>
      <w:r>
        <w:instrText xml:space="preserve"> PAGEREF _Toc53341986 \h </w:instrText>
      </w:r>
      <w:r>
        <w:fldChar w:fldCharType="separate"/>
      </w:r>
      <w:r>
        <w:t>13</w:t>
      </w:r>
      <w:r>
        <w:fldChar w:fldCharType="end"/>
      </w:r>
    </w:p>
    <w:p w14:paraId="6758D9BA" w14:textId="06EAB53E" w:rsidR="00712088" w:rsidRPr="00712088" w:rsidRDefault="00712088">
      <w:pPr>
        <w:pStyle w:val="TOC1"/>
        <w:rPr>
          <w:rFonts w:eastAsiaTheme="minorEastAsia"/>
          <w:b w:val="0"/>
          <w:color w:val="auto"/>
          <w:lang w:eastAsia="de-DE"/>
        </w:rPr>
      </w:pPr>
      <w:r w:rsidRPr="00BB1CD2">
        <w:t>5.</w:t>
      </w:r>
      <w:r w:rsidRPr="00712088">
        <w:rPr>
          <w:rFonts w:eastAsiaTheme="minorEastAsia"/>
          <w:b w:val="0"/>
          <w:color w:val="auto"/>
          <w:lang w:eastAsia="de-DE"/>
        </w:rPr>
        <w:tab/>
      </w:r>
      <w:r>
        <w:t>Required Modificationd for R-Mode using MF Transmissions</w:t>
      </w:r>
      <w:r>
        <w:tab/>
      </w:r>
      <w:r>
        <w:fldChar w:fldCharType="begin"/>
      </w:r>
      <w:r>
        <w:instrText xml:space="preserve"> PAGEREF _Toc53341987 \h </w:instrText>
      </w:r>
      <w:r>
        <w:fldChar w:fldCharType="separate"/>
      </w:r>
      <w:r>
        <w:t>13</w:t>
      </w:r>
      <w:r>
        <w:fldChar w:fldCharType="end"/>
      </w:r>
    </w:p>
    <w:p w14:paraId="56A5A94F" w14:textId="61E51C58" w:rsidR="00712088" w:rsidRPr="00712088" w:rsidRDefault="00712088">
      <w:pPr>
        <w:pStyle w:val="TOC1"/>
        <w:rPr>
          <w:rFonts w:eastAsiaTheme="minorEastAsia"/>
          <w:b w:val="0"/>
          <w:color w:val="auto"/>
          <w:lang w:eastAsia="de-DE"/>
        </w:rPr>
      </w:pPr>
      <w:r w:rsidRPr="00BB1CD2">
        <w:t>6.</w:t>
      </w:r>
      <w:r w:rsidRPr="00712088">
        <w:rPr>
          <w:rFonts w:eastAsiaTheme="minorEastAsia"/>
          <w:b w:val="0"/>
          <w:color w:val="auto"/>
          <w:lang w:eastAsia="de-DE"/>
        </w:rPr>
        <w:tab/>
      </w:r>
      <w:r>
        <w:t>Required Modificationd for R-Mode using VHF Transmissions</w:t>
      </w:r>
      <w:r>
        <w:tab/>
      </w:r>
      <w:r>
        <w:fldChar w:fldCharType="begin"/>
      </w:r>
      <w:r>
        <w:instrText xml:space="preserve"> PAGEREF _Toc53341988 \h </w:instrText>
      </w:r>
      <w:r>
        <w:fldChar w:fldCharType="separate"/>
      </w:r>
      <w:r>
        <w:t>13</w:t>
      </w:r>
      <w:r>
        <w:fldChar w:fldCharType="end"/>
      </w:r>
    </w:p>
    <w:p w14:paraId="2C5D1564" w14:textId="1E1E960A" w:rsidR="00712088" w:rsidRPr="00712088" w:rsidRDefault="00712088">
      <w:pPr>
        <w:pStyle w:val="TOC1"/>
        <w:rPr>
          <w:rFonts w:eastAsiaTheme="minorEastAsia"/>
          <w:b w:val="0"/>
          <w:color w:val="auto"/>
          <w:lang w:eastAsia="de-DE"/>
        </w:rPr>
      </w:pPr>
      <w:r w:rsidRPr="00BB1CD2">
        <w:t>7.</w:t>
      </w:r>
      <w:r w:rsidRPr="00712088">
        <w:rPr>
          <w:rFonts w:eastAsiaTheme="minorEastAsia"/>
          <w:b w:val="0"/>
          <w:color w:val="auto"/>
          <w:lang w:eastAsia="de-DE"/>
        </w:rPr>
        <w:tab/>
      </w:r>
      <w:r>
        <w:t>Timing, Synchronisation and Calibration</w:t>
      </w:r>
      <w:r>
        <w:tab/>
      </w:r>
      <w:r>
        <w:fldChar w:fldCharType="begin"/>
      </w:r>
      <w:r>
        <w:instrText xml:space="preserve"> PAGEREF _Toc53341989 \h </w:instrText>
      </w:r>
      <w:r>
        <w:fldChar w:fldCharType="separate"/>
      </w:r>
      <w:r>
        <w:t>13</w:t>
      </w:r>
      <w:r>
        <w:fldChar w:fldCharType="end"/>
      </w:r>
    </w:p>
    <w:p w14:paraId="0A0A6111" w14:textId="2C296BF0" w:rsidR="00712088" w:rsidRPr="00712088" w:rsidRDefault="00712088">
      <w:pPr>
        <w:pStyle w:val="TOC2"/>
        <w:rPr>
          <w:rFonts w:eastAsiaTheme="minorEastAsia"/>
          <w:color w:val="auto"/>
          <w:lang w:eastAsia="de-DE"/>
        </w:rPr>
      </w:pPr>
      <w:r w:rsidRPr="00BB1CD2">
        <w:t>7.1.</w:t>
      </w:r>
      <w:r w:rsidRPr="00712088">
        <w:rPr>
          <w:rFonts w:eastAsiaTheme="minorEastAsia"/>
          <w:color w:val="auto"/>
          <w:lang w:eastAsia="de-DE"/>
        </w:rPr>
        <w:tab/>
      </w:r>
      <w:r>
        <w:t>R-Mode System Time (RMST)</w:t>
      </w:r>
      <w:r>
        <w:tab/>
      </w:r>
      <w:r>
        <w:fldChar w:fldCharType="begin"/>
      </w:r>
      <w:r>
        <w:instrText xml:space="preserve"> PAGEREF _Toc53341990 \h </w:instrText>
      </w:r>
      <w:r>
        <w:fldChar w:fldCharType="separate"/>
      </w:r>
      <w:r>
        <w:t>13</w:t>
      </w:r>
      <w:r>
        <w:fldChar w:fldCharType="end"/>
      </w:r>
    </w:p>
    <w:p w14:paraId="4B3A8472" w14:textId="095784B5" w:rsidR="00712088" w:rsidRPr="00712088" w:rsidRDefault="00712088">
      <w:pPr>
        <w:pStyle w:val="TOC2"/>
        <w:rPr>
          <w:rFonts w:eastAsiaTheme="minorEastAsia"/>
          <w:color w:val="auto"/>
          <w:lang w:eastAsia="de-DE"/>
        </w:rPr>
      </w:pPr>
      <w:r w:rsidRPr="00BB1CD2">
        <w:t>7.2.</w:t>
      </w:r>
      <w:r w:rsidRPr="00712088">
        <w:rPr>
          <w:rFonts w:eastAsiaTheme="minorEastAsia"/>
          <w:color w:val="auto"/>
          <w:lang w:eastAsia="de-DE"/>
        </w:rPr>
        <w:tab/>
      </w:r>
      <w:r>
        <w:t>Synchronization of R-Mode stations</w:t>
      </w:r>
      <w:r>
        <w:tab/>
      </w:r>
      <w:r>
        <w:fldChar w:fldCharType="begin"/>
      </w:r>
      <w:r>
        <w:instrText xml:space="preserve"> PAGEREF _Toc53341991 \h </w:instrText>
      </w:r>
      <w:r>
        <w:fldChar w:fldCharType="separate"/>
      </w:r>
      <w:r>
        <w:t>14</w:t>
      </w:r>
      <w:r>
        <w:fldChar w:fldCharType="end"/>
      </w:r>
    </w:p>
    <w:p w14:paraId="1EF7D6E4" w14:textId="16EEB8F4" w:rsidR="00712088" w:rsidRPr="004C2782" w:rsidRDefault="00712088">
      <w:pPr>
        <w:pStyle w:val="TOC2"/>
        <w:rPr>
          <w:rFonts w:eastAsiaTheme="minorEastAsia"/>
          <w:color w:val="auto"/>
          <w:lang w:eastAsia="de-DE"/>
          <w:rPrChange w:id="8" w:author="Hoppe, Michael" w:date="2020-10-12T09:40:00Z">
            <w:rPr>
              <w:rFonts w:eastAsiaTheme="minorEastAsia"/>
              <w:color w:val="auto"/>
              <w:lang w:val="de-DE" w:eastAsia="de-DE"/>
            </w:rPr>
          </w:rPrChange>
        </w:rPr>
      </w:pPr>
      <w:r w:rsidRPr="00BB1CD2">
        <w:t>7.3.</w:t>
      </w:r>
      <w:r w:rsidRPr="004C2782">
        <w:rPr>
          <w:rFonts w:eastAsiaTheme="minorEastAsia"/>
          <w:color w:val="auto"/>
          <w:lang w:eastAsia="de-DE"/>
          <w:rPrChange w:id="9" w:author="Hoppe, Michael" w:date="2020-10-12T09:40:00Z">
            <w:rPr>
              <w:rFonts w:eastAsiaTheme="minorEastAsia"/>
              <w:color w:val="auto"/>
              <w:lang w:val="de-DE" w:eastAsia="de-DE"/>
            </w:rPr>
          </w:rPrChange>
        </w:rPr>
        <w:tab/>
      </w:r>
      <w:r>
        <w:t>Time hold over</w:t>
      </w:r>
      <w:r>
        <w:tab/>
      </w:r>
      <w:r>
        <w:fldChar w:fldCharType="begin"/>
      </w:r>
      <w:r>
        <w:instrText xml:space="preserve"> PAGEREF _Toc53341992 \h </w:instrText>
      </w:r>
      <w:r>
        <w:fldChar w:fldCharType="separate"/>
      </w:r>
      <w:r>
        <w:t>14</w:t>
      </w:r>
      <w:r>
        <w:fldChar w:fldCharType="end"/>
      </w:r>
    </w:p>
    <w:p w14:paraId="24FBBBA0" w14:textId="75E04792" w:rsidR="00712088" w:rsidRPr="00712088" w:rsidRDefault="00712088">
      <w:pPr>
        <w:pStyle w:val="TOC2"/>
        <w:rPr>
          <w:rFonts w:eastAsiaTheme="minorEastAsia"/>
          <w:color w:val="auto"/>
          <w:lang w:eastAsia="de-DE"/>
        </w:rPr>
      </w:pPr>
      <w:r w:rsidRPr="00BB1CD2">
        <w:t>7.4.</w:t>
      </w:r>
      <w:r w:rsidRPr="00712088">
        <w:rPr>
          <w:rFonts w:eastAsiaTheme="minorEastAsia"/>
          <w:color w:val="auto"/>
          <w:lang w:eastAsia="de-DE"/>
        </w:rPr>
        <w:tab/>
      </w:r>
      <w:r>
        <w:t>Processing of time information in the station</w:t>
      </w:r>
      <w:r>
        <w:tab/>
      </w:r>
      <w:r>
        <w:fldChar w:fldCharType="begin"/>
      </w:r>
      <w:r>
        <w:instrText xml:space="preserve"> PAGEREF _Toc53341993 \h </w:instrText>
      </w:r>
      <w:r>
        <w:fldChar w:fldCharType="separate"/>
      </w:r>
      <w:r>
        <w:t>15</w:t>
      </w:r>
      <w:r>
        <w:fldChar w:fldCharType="end"/>
      </w:r>
    </w:p>
    <w:p w14:paraId="6859B7F3" w14:textId="55901012" w:rsidR="00712088" w:rsidRPr="00712088" w:rsidRDefault="00712088">
      <w:pPr>
        <w:pStyle w:val="TOC1"/>
        <w:rPr>
          <w:rFonts w:eastAsiaTheme="minorEastAsia"/>
          <w:b w:val="0"/>
          <w:color w:val="auto"/>
          <w:lang w:eastAsia="de-DE"/>
        </w:rPr>
      </w:pPr>
      <w:r w:rsidRPr="00BB1CD2">
        <w:t>8.</w:t>
      </w:r>
      <w:r w:rsidRPr="00712088">
        <w:rPr>
          <w:rFonts w:eastAsiaTheme="minorEastAsia"/>
          <w:b w:val="0"/>
          <w:color w:val="auto"/>
          <w:lang w:eastAsia="de-DE"/>
        </w:rPr>
        <w:tab/>
      </w:r>
      <w:r>
        <w:t>Operational Aspects</w:t>
      </w:r>
      <w:r>
        <w:tab/>
      </w:r>
      <w:r>
        <w:fldChar w:fldCharType="begin"/>
      </w:r>
      <w:r>
        <w:instrText xml:space="preserve"> PAGEREF _Toc53341994 \h </w:instrText>
      </w:r>
      <w:r>
        <w:fldChar w:fldCharType="separate"/>
      </w:r>
      <w:r>
        <w:t>16</w:t>
      </w:r>
      <w:r>
        <w:fldChar w:fldCharType="end"/>
      </w:r>
    </w:p>
    <w:p w14:paraId="54F2C26A" w14:textId="7DC35048" w:rsidR="00712088" w:rsidRPr="00712088" w:rsidRDefault="00712088">
      <w:pPr>
        <w:pStyle w:val="TOC2"/>
        <w:rPr>
          <w:rFonts w:eastAsiaTheme="minorEastAsia"/>
          <w:color w:val="auto"/>
          <w:lang w:eastAsia="de-DE"/>
        </w:rPr>
      </w:pPr>
      <w:r w:rsidRPr="00BB1CD2">
        <w:t>8.1.</w:t>
      </w:r>
      <w:r w:rsidRPr="00712088">
        <w:rPr>
          <w:rFonts w:eastAsiaTheme="minorEastAsia"/>
          <w:color w:val="auto"/>
          <w:lang w:eastAsia="de-DE"/>
        </w:rPr>
        <w:tab/>
      </w:r>
      <w:r>
        <w:t>Operation and Maintanance</w:t>
      </w:r>
      <w:r>
        <w:tab/>
      </w:r>
      <w:r>
        <w:fldChar w:fldCharType="begin"/>
      </w:r>
      <w:r>
        <w:instrText xml:space="preserve"> PAGEREF _Toc53341995 \h </w:instrText>
      </w:r>
      <w:r>
        <w:fldChar w:fldCharType="separate"/>
      </w:r>
      <w:r>
        <w:t>16</w:t>
      </w:r>
      <w:r>
        <w:fldChar w:fldCharType="end"/>
      </w:r>
    </w:p>
    <w:p w14:paraId="00192DE2" w14:textId="1F3BE550" w:rsidR="00712088" w:rsidRPr="00712088" w:rsidRDefault="00712088">
      <w:pPr>
        <w:pStyle w:val="TOC2"/>
        <w:rPr>
          <w:rFonts w:eastAsiaTheme="minorEastAsia"/>
          <w:color w:val="auto"/>
          <w:lang w:eastAsia="de-DE"/>
        </w:rPr>
      </w:pPr>
      <w:r w:rsidRPr="00BB1CD2">
        <w:t>8.2.</w:t>
      </w:r>
      <w:r w:rsidRPr="00712088">
        <w:rPr>
          <w:rFonts w:eastAsiaTheme="minorEastAsia"/>
          <w:color w:val="auto"/>
          <w:lang w:eastAsia="de-DE"/>
        </w:rPr>
        <w:tab/>
      </w:r>
      <w:r>
        <w:t>Performance Verification</w:t>
      </w:r>
      <w:r>
        <w:tab/>
      </w:r>
      <w:r>
        <w:fldChar w:fldCharType="begin"/>
      </w:r>
      <w:r>
        <w:instrText xml:space="preserve"> PAGEREF _Toc53341996 \h </w:instrText>
      </w:r>
      <w:r>
        <w:fldChar w:fldCharType="separate"/>
      </w:r>
      <w:r>
        <w:t>16</w:t>
      </w:r>
      <w:r>
        <w:fldChar w:fldCharType="end"/>
      </w:r>
    </w:p>
    <w:p w14:paraId="6101F49E" w14:textId="24A31232" w:rsidR="00712088" w:rsidRPr="00712088" w:rsidRDefault="00712088">
      <w:pPr>
        <w:pStyle w:val="TOC2"/>
        <w:rPr>
          <w:rFonts w:eastAsiaTheme="minorEastAsia"/>
          <w:color w:val="auto"/>
          <w:lang w:eastAsia="de-DE"/>
        </w:rPr>
      </w:pPr>
      <w:r w:rsidRPr="00BB1CD2">
        <w:t>8.3.</w:t>
      </w:r>
      <w:r w:rsidRPr="00712088">
        <w:rPr>
          <w:rFonts w:eastAsiaTheme="minorEastAsia"/>
          <w:color w:val="auto"/>
          <w:lang w:eastAsia="de-DE"/>
        </w:rPr>
        <w:tab/>
      </w:r>
      <w:r>
        <w:t>Monitoring</w:t>
      </w:r>
      <w:r>
        <w:tab/>
      </w:r>
      <w:r>
        <w:fldChar w:fldCharType="begin"/>
      </w:r>
      <w:r>
        <w:instrText xml:space="preserve"> PAGEREF _Toc53341997 \h </w:instrText>
      </w:r>
      <w:r>
        <w:fldChar w:fldCharType="separate"/>
      </w:r>
      <w:r>
        <w:t>16</w:t>
      </w:r>
      <w:r>
        <w:fldChar w:fldCharType="end"/>
      </w:r>
    </w:p>
    <w:p w14:paraId="2312301C" w14:textId="35616573" w:rsidR="00712088" w:rsidRPr="00712088" w:rsidRDefault="00712088">
      <w:pPr>
        <w:pStyle w:val="TOC2"/>
        <w:rPr>
          <w:rFonts w:eastAsiaTheme="minorEastAsia"/>
          <w:color w:val="auto"/>
          <w:lang w:eastAsia="de-DE"/>
        </w:rPr>
      </w:pPr>
      <w:r w:rsidRPr="00BB1CD2">
        <w:t>8.4.</w:t>
      </w:r>
      <w:r w:rsidRPr="00712088">
        <w:rPr>
          <w:rFonts w:eastAsiaTheme="minorEastAsia"/>
          <w:color w:val="auto"/>
          <w:lang w:eastAsia="de-DE"/>
        </w:rPr>
        <w:tab/>
      </w:r>
      <w:r>
        <w:t>Service Provider Aspects in a R-Mode Network</w:t>
      </w:r>
      <w:r>
        <w:tab/>
      </w:r>
      <w:r>
        <w:fldChar w:fldCharType="begin"/>
      </w:r>
      <w:r>
        <w:instrText xml:space="preserve"> PAGEREF _Toc53341998 \h </w:instrText>
      </w:r>
      <w:r>
        <w:fldChar w:fldCharType="separate"/>
      </w:r>
      <w:r>
        <w:t>16</w:t>
      </w:r>
      <w:r>
        <w:fldChar w:fldCharType="end"/>
      </w:r>
    </w:p>
    <w:p w14:paraId="0BCC7A11" w14:textId="142EE401" w:rsidR="00712088" w:rsidRPr="00712088" w:rsidRDefault="00712088">
      <w:pPr>
        <w:pStyle w:val="TOC3"/>
        <w:tabs>
          <w:tab w:val="left" w:pos="1134"/>
          <w:tab w:val="right" w:leader="dot" w:pos="10195"/>
        </w:tabs>
        <w:rPr>
          <w:rFonts w:eastAsiaTheme="minorEastAsia"/>
          <w:noProof/>
          <w:sz w:val="22"/>
          <w:lang w:eastAsia="de-DE"/>
        </w:rPr>
      </w:pPr>
      <w:r w:rsidRPr="00BB1CD2">
        <w:rPr>
          <w:noProof/>
          <w:lang w:eastAsia="da-DK"/>
        </w:rPr>
        <w:t>8.4.1.</w:t>
      </w:r>
      <w:r w:rsidRPr="00712088">
        <w:rPr>
          <w:rFonts w:eastAsiaTheme="minorEastAsia"/>
          <w:noProof/>
          <w:sz w:val="22"/>
          <w:lang w:eastAsia="de-DE"/>
        </w:rPr>
        <w:tab/>
      </w:r>
      <w:r>
        <w:rPr>
          <w:noProof/>
          <w:lang w:eastAsia="da-DK"/>
        </w:rPr>
        <w:t>Exchange of Information</w:t>
      </w:r>
      <w:r>
        <w:rPr>
          <w:noProof/>
        </w:rPr>
        <w:tab/>
      </w:r>
      <w:r>
        <w:rPr>
          <w:noProof/>
        </w:rPr>
        <w:fldChar w:fldCharType="begin"/>
      </w:r>
      <w:r>
        <w:rPr>
          <w:noProof/>
        </w:rPr>
        <w:instrText xml:space="preserve"> PAGEREF _Toc53341999 \h </w:instrText>
      </w:r>
      <w:r>
        <w:rPr>
          <w:noProof/>
        </w:rPr>
      </w:r>
      <w:r>
        <w:rPr>
          <w:noProof/>
        </w:rPr>
        <w:fldChar w:fldCharType="separate"/>
      </w:r>
      <w:r>
        <w:rPr>
          <w:noProof/>
        </w:rPr>
        <w:t>16</w:t>
      </w:r>
      <w:r>
        <w:rPr>
          <w:noProof/>
        </w:rPr>
        <w:fldChar w:fldCharType="end"/>
      </w:r>
    </w:p>
    <w:p w14:paraId="3E739420" w14:textId="097072FF" w:rsidR="00712088" w:rsidRPr="00712088" w:rsidRDefault="00712088">
      <w:pPr>
        <w:pStyle w:val="TOC3"/>
        <w:tabs>
          <w:tab w:val="left" w:pos="1134"/>
          <w:tab w:val="right" w:leader="dot" w:pos="10195"/>
        </w:tabs>
        <w:rPr>
          <w:rFonts w:eastAsiaTheme="minorEastAsia"/>
          <w:noProof/>
          <w:sz w:val="22"/>
          <w:lang w:eastAsia="de-DE"/>
        </w:rPr>
      </w:pPr>
      <w:r w:rsidRPr="00BB1CD2">
        <w:rPr>
          <w:noProof/>
          <w:lang w:eastAsia="da-DK"/>
        </w:rPr>
        <w:t>8.4.2.</w:t>
      </w:r>
      <w:r w:rsidRPr="00712088">
        <w:rPr>
          <w:rFonts w:eastAsiaTheme="minorEastAsia"/>
          <w:noProof/>
          <w:sz w:val="22"/>
          <w:lang w:eastAsia="de-DE"/>
        </w:rPr>
        <w:tab/>
      </w:r>
      <w:r>
        <w:rPr>
          <w:noProof/>
          <w:lang w:eastAsia="da-DK"/>
        </w:rPr>
        <w:t>Memorandum of understanding (MOU)</w:t>
      </w:r>
      <w:r>
        <w:rPr>
          <w:noProof/>
        </w:rPr>
        <w:tab/>
      </w:r>
      <w:r>
        <w:rPr>
          <w:noProof/>
        </w:rPr>
        <w:fldChar w:fldCharType="begin"/>
      </w:r>
      <w:r>
        <w:rPr>
          <w:noProof/>
        </w:rPr>
        <w:instrText xml:space="preserve"> PAGEREF _Toc53342000 \h </w:instrText>
      </w:r>
      <w:r>
        <w:rPr>
          <w:noProof/>
        </w:rPr>
      </w:r>
      <w:r>
        <w:rPr>
          <w:noProof/>
        </w:rPr>
        <w:fldChar w:fldCharType="separate"/>
      </w:r>
      <w:r>
        <w:rPr>
          <w:noProof/>
        </w:rPr>
        <w:t>16</w:t>
      </w:r>
      <w:r>
        <w:rPr>
          <w:noProof/>
        </w:rPr>
        <w:fldChar w:fldCharType="end"/>
      </w:r>
    </w:p>
    <w:p w14:paraId="73066112" w14:textId="14A1EE14" w:rsidR="00712088" w:rsidRPr="00712088" w:rsidRDefault="00712088">
      <w:pPr>
        <w:pStyle w:val="TOC2"/>
        <w:rPr>
          <w:rFonts w:eastAsiaTheme="minorEastAsia"/>
          <w:color w:val="auto"/>
          <w:lang w:eastAsia="de-DE"/>
        </w:rPr>
      </w:pPr>
      <w:r w:rsidRPr="00BB1CD2">
        <w:t>8.5.</w:t>
      </w:r>
      <w:r w:rsidRPr="00712088">
        <w:rPr>
          <w:rFonts w:eastAsiaTheme="minorEastAsia"/>
          <w:color w:val="auto"/>
          <w:lang w:eastAsia="de-DE"/>
        </w:rPr>
        <w:tab/>
      </w:r>
      <w:r>
        <w:t>Publication of Information</w:t>
      </w:r>
      <w:r>
        <w:tab/>
      </w:r>
      <w:r>
        <w:fldChar w:fldCharType="begin"/>
      </w:r>
      <w:r>
        <w:instrText xml:space="preserve"> PAGEREF _Toc53342001 \h </w:instrText>
      </w:r>
      <w:r>
        <w:fldChar w:fldCharType="separate"/>
      </w:r>
      <w:r>
        <w:t>16</w:t>
      </w:r>
      <w:r>
        <w:fldChar w:fldCharType="end"/>
      </w:r>
    </w:p>
    <w:p w14:paraId="56C6DA63" w14:textId="0071E632" w:rsidR="00712088" w:rsidRPr="00712088" w:rsidRDefault="00712088">
      <w:pPr>
        <w:pStyle w:val="TOC1"/>
        <w:rPr>
          <w:rFonts w:eastAsiaTheme="minorEastAsia"/>
          <w:b w:val="0"/>
          <w:color w:val="auto"/>
          <w:lang w:eastAsia="de-DE"/>
        </w:rPr>
      </w:pPr>
      <w:r w:rsidRPr="00BB1CD2">
        <w:t>9.</w:t>
      </w:r>
      <w:r w:rsidRPr="00712088">
        <w:rPr>
          <w:rFonts w:eastAsiaTheme="minorEastAsia"/>
          <w:b w:val="0"/>
          <w:color w:val="auto"/>
          <w:lang w:eastAsia="de-DE"/>
        </w:rPr>
        <w:tab/>
      </w:r>
      <w:r>
        <w:t>ACRONYMS &amp; Definitions</w:t>
      </w:r>
      <w:r>
        <w:tab/>
      </w:r>
      <w:r>
        <w:fldChar w:fldCharType="begin"/>
      </w:r>
      <w:r>
        <w:instrText xml:space="preserve"> PAGEREF _Toc53342002 \h </w:instrText>
      </w:r>
      <w:r>
        <w:fldChar w:fldCharType="separate"/>
      </w:r>
      <w:r>
        <w:t>16</w:t>
      </w:r>
      <w:r>
        <w:fldChar w:fldCharType="end"/>
      </w:r>
    </w:p>
    <w:p w14:paraId="25B4E2B4" w14:textId="04253DCB" w:rsidR="00712088" w:rsidRPr="004C2782" w:rsidRDefault="00712088">
      <w:pPr>
        <w:pStyle w:val="TOC2"/>
        <w:rPr>
          <w:rFonts w:eastAsiaTheme="minorEastAsia"/>
          <w:color w:val="auto"/>
          <w:lang w:eastAsia="de-DE"/>
          <w:rPrChange w:id="10" w:author="Hoppe, Michael" w:date="2020-10-12T09:40:00Z">
            <w:rPr>
              <w:rFonts w:eastAsiaTheme="minorEastAsia"/>
              <w:color w:val="auto"/>
              <w:lang w:val="de-DE" w:eastAsia="de-DE"/>
            </w:rPr>
          </w:rPrChange>
        </w:rPr>
      </w:pPr>
      <w:r w:rsidRPr="00BB1CD2">
        <w:t>9.1.</w:t>
      </w:r>
      <w:r w:rsidRPr="004C2782">
        <w:rPr>
          <w:rFonts w:eastAsiaTheme="minorEastAsia"/>
          <w:color w:val="auto"/>
          <w:lang w:eastAsia="de-DE"/>
          <w:rPrChange w:id="11" w:author="Hoppe, Michael" w:date="2020-10-12T09:40:00Z">
            <w:rPr>
              <w:rFonts w:eastAsiaTheme="minorEastAsia"/>
              <w:color w:val="auto"/>
              <w:lang w:val="de-DE" w:eastAsia="de-DE"/>
            </w:rPr>
          </w:rPrChange>
        </w:rPr>
        <w:tab/>
      </w:r>
      <w:r>
        <w:t>Acronyms</w:t>
      </w:r>
      <w:r>
        <w:tab/>
      </w:r>
      <w:r>
        <w:fldChar w:fldCharType="begin"/>
      </w:r>
      <w:r>
        <w:instrText xml:space="preserve"> PAGEREF _Toc53342003 \h </w:instrText>
      </w:r>
      <w:r>
        <w:fldChar w:fldCharType="separate"/>
      </w:r>
      <w:r>
        <w:t>16</w:t>
      </w:r>
      <w:r>
        <w:fldChar w:fldCharType="end"/>
      </w:r>
    </w:p>
    <w:p w14:paraId="2769EBF5" w14:textId="198DC652" w:rsidR="00712088" w:rsidRPr="004C2782" w:rsidRDefault="00712088">
      <w:pPr>
        <w:pStyle w:val="TOC2"/>
        <w:rPr>
          <w:rFonts w:eastAsiaTheme="minorEastAsia"/>
          <w:color w:val="auto"/>
          <w:lang w:eastAsia="de-DE"/>
          <w:rPrChange w:id="12" w:author="Hoppe, Michael" w:date="2020-10-12T09:40:00Z">
            <w:rPr>
              <w:rFonts w:eastAsiaTheme="minorEastAsia"/>
              <w:color w:val="auto"/>
              <w:lang w:val="de-DE" w:eastAsia="de-DE"/>
            </w:rPr>
          </w:rPrChange>
        </w:rPr>
      </w:pPr>
      <w:r w:rsidRPr="00BB1CD2">
        <w:lastRenderedPageBreak/>
        <w:t>9.2.</w:t>
      </w:r>
      <w:r w:rsidRPr="004C2782">
        <w:rPr>
          <w:rFonts w:eastAsiaTheme="minorEastAsia"/>
          <w:color w:val="auto"/>
          <w:lang w:eastAsia="de-DE"/>
          <w:rPrChange w:id="13" w:author="Hoppe, Michael" w:date="2020-10-12T09:40:00Z">
            <w:rPr>
              <w:rFonts w:eastAsiaTheme="minorEastAsia"/>
              <w:color w:val="auto"/>
              <w:lang w:val="de-DE" w:eastAsia="de-DE"/>
            </w:rPr>
          </w:rPrChange>
        </w:rPr>
        <w:tab/>
      </w:r>
      <w:r>
        <w:t>Definitions</w:t>
      </w:r>
      <w:r>
        <w:tab/>
      </w:r>
      <w:r>
        <w:fldChar w:fldCharType="begin"/>
      </w:r>
      <w:r>
        <w:instrText xml:space="preserve"> PAGEREF _Toc53342004 \h </w:instrText>
      </w:r>
      <w:r>
        <w:fldChar w:fldCharType="separate"/>
      </w:r>
      <w:r>
        <w:t>16</w:t>
      </w:r>
      <w:r>
        <w:fldChar w:fldCharType="end"/>
      </w:r>
    </w:p>
    <w:p w14:paraId="258DE44E" w14:textId="39828ABD" w:rsidR="00712088" w:rsidRPr="004C2782" w:rsidRDefault="00712088">
      <w:pPr>
        <w:pStyle w:val="TOC1"/>
        <w:rPr>
          <w:rFonts w:eastAsiaTheme="minorEastAsia"/>
          <w:b w:val="0"/>
          <w:color w:val="auto"/>
          <w:lang w:eastAsia="de-DE"/>
          <w:rPrChange w:id="14" w:author="Hoppe, Michael" w:date="2020-10-12T09:40:00Z">
            <w:rPr>
              <w:rFonts w:eastAsiaTheme="minorEastAsia"/>
              <w:b w:val="0"/>
              <w:color w:val="auto"/>
              <w:lang w:val="de-DE" w:eastAsia="de-DE"/>
            </w:rPr>
          </w:rPrChange>
        </w:rPr>
      </w:pPr>
      <w:r w:rsidRPr="00BB1CD2">
        <w:t>10.</w:t>
      </w:r>
      <w:r w:rsidRPr="004C2782">
        <w:rPr>
          <w:rFonts w:eastAsiaTheme="minorEastAsia"/>
          <w:b w:val="0"/>
          <w:color w:val="auto"/>
          <w:lang w:eastAsia="de-DE"/>
          <w:rPrChange w:id="15" w:author="Hoppe, Michael" w:date="2020-10-12T09:40:00Z">
            <w:rPr>
              <w:rFonts w:eastAsiaTheme="minorEastAsia"/>
              <w:b w:val="0"/>
              <w:color w:val="auto"/>
              <w:lang w:val="de-DE" w:eastAsia="de-DE"/>
            </w:rPr>
          </w:rPrChange>
        </w:rPr>
        <w:tab/>
      </w:r>
      <w:r>
        <w:t>REFERENCES</w:t>
      </w:r>
      <w:r>
        <w:tab/>
      </w:r>
      <w:r>
        <w:fldChar w:fldCharType="begin"/>
      </w:r>
      <w:r>
        <w:instrText xml:space="preserve"> PAGEREF _Toc53342005 \h </w:instrText>
      </w:r>
      <w:r>
        <w:fldChar w:fldCharType="separate"/>
      </w:r>
      <w:r>
        <w:t>16</w:t>
      </w:r>
      <w:r>
        <w:fldChar w:fldCharType="end"/>
      </w:r>
    </w:p>
    <w:p w14:paraId="7AC00799" w14:textId="77777777" w:rsidR="007D5175" w:rsidRDefault="00061990">
      <w:pPr>
        <w:rPr>
          <w:rFonts w:eastAsia="Times New Roman" w:cs="Times New Roman"/>
          <w:b/>
          <w:noProof/>
          <w:color w:val="00558C" w:themeColor="accent1"/>
          <w:sz w:val="22"/>
          <w:szCs w:val="20"/>
        </w:rPr>
      </w:pPr>
      <w:r>
        <w:rPr>
          <w:rFonts w:eastAsia="Times New Roman" w:cs="Times New Roman"/>
          <w:b/>
          <w:noProof/>
          <w:color w:val="00558C" w:themeColor="accent1"/>
          <w:sz w:val="22"/>
          <w:szCs w:val="20"/>
        </w:rPr>
        <w:fldChar w:fldCharType="end"/>
      </w:r>
    </w:p>
    <w:p w14:paraId="33F080E1" w14:textId="77777777" w:rsidR="007D5175" w:rsidRDefault="007D5175">
      <w:pPr>
        <w:rPr>
          <w:rFonts w:eastAsia="Times New Roman" w:cs="Times New Roman"/>
          <w:b/>
          <w:noProof/>
          <w:color w:val="00558C" w:themeColor="accent1"/>
          <w:sz w:val="22"/>
          <w:szCs w:val="20"/>
        </w:rPr>
      </w:pPr>
    </w:p>
    <w:p w14:paraId="2C8CFACD" w14:textId="77777777" w:rsidR="007D5175" w:rsidRDefault="007D5175">
      <w:pPr>
        <w:rPr>
          <w:b/>
          <w:noProof/>
          <w:color w:val="00558C" w:themeColor="accent1"/>
          <w:sz w:val="22"/>
        </w:rPr>
      </w:pPr>
    </w:p>
    <w:p w14:paraId="377E53C1" w14:textId="77777777" w:rsidR="007D5175" w:rsidRPr="00136813" w:rsidRDefault="00061990">
      <w:pPr>
        <w:pStyle w:val="ListofFigures"/>
        <w:rPr>
          <w:rPrChange w:id="16" w:author="Hoppe, Michael" w:date="2020-10-15T17:38:00Z">
            <w:rPr>
              <w:lang w:val="de-DE"/>
            </w:rPr>
          </w:rPrChange>
        </w:rPr>
      </w:pPr>
      <w:r w:rsidRPr="00136813">
        <w:rPr>
          <w:rPrChange w:id="17" w:author="Hoppe, Michael" w:date="2020-10-15T17:38:00Z">
            <w:rPr>
              <w:lang w:val="de-DE"/>
            </w:rPr>
          </w:rPrChange>
        </w:rPr>
        <w:t>List of Tables</w:t>
      </w:r>
    </w:p>
    <w:p w14:paraId="045FDF52" w14:textId="77777777" w:rsidR="007D5175" w:rsidRDefault="00061990">
      <w:pPr>
        <w:pStyle w:val="BodyText"/>
        <w:rPr>
          <w:lang w:val="de-DE"/>
        </w:rPr>
      </w:pPr>
      <w:r>
        <w:fldChar w:fldCharType="begin"/>
      </w:r>
      <w:r>
        <w:rPr>
          <w:lang w:val="de-DE"/>
        </w:rPr>
        <w:instrText xml:space="preserve"> TOC \t "Table caption" \c </w:instrText>
      </w:r>
      <w:r>
        <w:fldChar w:fldCharType="separate"/>
      </w:r>
      <w:r>
        <w:rPr>
          <w:b/>
          <w:bCs/>
          <w:noProof/>
          <w:lang w:val="de-DE"/>
        </w:rPr>
        <w:t>Es konnten keine Einträge für ein Abbildungsverzeichnis gefunden werden.</w:t>
      </w:r>
      <w:r>
        <w:fldChar w:fldCharType="end"/>
      </w:r>
    </w:p>
    <w:p w14:paraId="6D06F5D9" w14:textId="77777777" w:rsidR="007D5175" w:rsidRDefault="00061990">
      <w:pPr>
        <w:pStyle w:val="ListofFigures"/>
        <w:rPr>
          <w:lang w:val="da-DK"/>
        </w:rPr>
      </w:pPr>
      <w:r>
        <w:rPr>
          <w:lang w:val="da-DK"/>
        </w:rPr>
        <w:t>List of Figures</w:t>
      </w:r>
    </w:p>
    <w:p w14:paraId="474B8B53" w14:textId="27870D55" w:rsidR="00712088" w:rsidRPr="00712088" w:rsidRDefault="00061990">
      <w:pPr>
        <w:pStyle w:val="TableofFigures"/>
        <w:rPr>
          <w:rFonts w:eastAsiaTheme="minorEastAsia"/>
          <w:i w:val="0"/>
          <w:noProof/>
          <w:lang w:eastAsia="de-DE"/>
        </w:rPr>
      </w:pPr>
      <w:r>
        <w:fldChar w:fldCharType="begin"/>
      </w:r>
      <w:r>
        <w:instrText xml:space="preserve"> TOC \t "Figure caption;1" \c "Figure" </w:instrText>
      </w:r>
      <w:r>
        <w:fldChar w:fldCharType="separate"/>
      </w:r>
      <w:r w:rsidR="00712088">
        <w:rPr>
          <w:noProof/>
        </w:rPr>
        <w:t xml:space="preserve">Figure 2: </w:t>
      </w:r>
      <w:r w:rsidR="00712088" w:rsidRPr="0026097B">
        <w:rPr>
          <w:i w:val="0"/>
          <w:noProof/>
        </w:rPr>
        <w:t>R-Mode embedded in the overarching IMO e-Navigation architecture</w:t>
      </w:r>
      <w:r w:rsidR="00712088">
        <w:rPr>
          <w:noProof/>
        </w:rPr>
        <w:tab/>
      </w:r>
      <w:r w:rsidR="00712088">
        <w:rPr>
          <w:noProof/>
        </w:rPr>
        <w:fldChar w:fldCharType="begin"/>
      </w:r>
      <w:r w:rsidR="00712088">
        <w:rPr>
          <w:noProof/>
        </w:rPr>
        <w:instrText xml:space="preserve"> PAGEREF _Toc53341901 \h </w:instrText>
      </w:r>
      <w:r w:rsidR="00712088">
        <w:rPr>
          <w:noProof/>
        </w:rPr>
      </w:r>
      <w:r w:rsidR="00712088">
        <w:rPr>
          <w:noProof/>
        </w:rPr>
        <w:fldChar w:fldCharType="separate"/>
      </w:r>
      <w:r w:rsidR="00712088">
        <w:rPr>
          <w:noProof/>
        </w:rPr>
        <w:t>8</w:t>
      </w:r>
      <w:r w:rsidR="00712088">
        <w:rPr>
          <w:noProof/>
        </w:rPr>
        <w:fldChar w:fldCharType="end"/>
      </w:r>
    </w:p>
    <w:p w14:paraId="382CD1FC" w14:textId="0B641975" w:rsidR="00712088" w:rsidRPr="00712088" w:rsidRDefault="00712088">
      <w:pPr>
        <w:pStyle w:val="TableofFigures"/>
        <w:rPr>
          <w:rFonts w:eastAsiaTheme="minorEastAsia"/>
          <w:i w:val="0"/>
          <w:noProof/>
          <w:lang w:eastAsia="de-DE"/>
        </w:rPr>
      </w:pPr>
      <w:r>
        <w:rPr>
          <w:noProof/>
        </w:rPr>
        <w:t xml:space="preserve">Figure 3 </w:t>
      </w:r>
      <w:r w:rsidRPr="0026097B">
        <w:rPr>
          <w:i w:val="0"/>
          <w:noProof/>
        </w:rPr>
        <w:t>Logical R-Mode architecture</w:t>
      </w:r>
      <w:r>
        <w:rPr>
          <w:noProof/>
        </w:rPr>
        <w:tab/>
      </w:r>
      <w:r>
        <w:rPr>
          <w:noProof/>
        </w:rPr>
        <w:fldChar w:fldCharType="begin"/>
      </w:r>
      <w:r>
        <w:rPr>
          <w:noProof/>
        </w:rPr>
        <w:instrText xml:space="preserve"> PAGEREF _Toc53341902 \h </w:instrText>
      </w:r>
      <w:r>
        <w:rPr>
          <w:noProof/>
        </w:rPr>
      </w:r>
      <w:r>
        <w:rPr>
          <w:noProof/>
        </w:rPr>
        <w:fldChar w:fldCharType="separate"/>
      </w:r>
      <w:r>
        <w:rPr>
          <w:noProof/>
        </w:rPr>
        <w:t>9</w:t>
      </w:r>
      <w:r>
        <w:rPr>
          <w:noProof/>
        </w:rPr>
        <w:fldChar w:fldCharType="end"/>
      </w:r>
    </w:p>
    <w:p w14:paraId="2A807A6E" w14:textId="1C05E1DE" w:rsidR="00712088" w:rsidRPr="00712088" w:rsidRDefault="00712088">
      <w:pPr>
        <w:pStyle w:val="TableofFigures"/>
        <w:rPr>
          <w:rFonts w:eastAsiaTheme="minorEastAsia"/>
          <w:i w:val="0"/>
          <w:noProof/>
          <w:lang w:eastAsia="de-DE"/>
        </w:rPr>
      </w:pPr>
      <w:r>
        <w:rPr>
          <w:noProof/>
        </w:rPr>
        <w:t xml:space="preserve">Figure 4 </w:t>
      </w:r>
      <w:r w:rsidRPr="0026097B">
        <w:rPr>
          <w:i w:val="0"/>
          <w:noProof/>
        </w:rPr>
        <w:t>Physical system architecture</w:t>
      </w:r>
      <w:r>
        <w:rPr>
          <w:noProof/>
        </w:rPr>
        <w:tab/>
      </w:r>
      <w:r>
        <w:rPr>
          <w:noProof/>
        </w:rPr>
        <w:fldChar w:fldCharType="begin"/>
      </w:r>
      <w:r>
        <w:rPr>
          <w:noProof/>
        </w:rPr>
        <w:instrText xml:space="preserve"> PAGEREF _Toc53341903 \h </w:instrText>
      </w:r>
      <w:r>
        <w:rPr>
          <w:noProof/>
        </w:rPr>
      </w:r>
      <w:r>
        <w:rPr>
          <w:noProof/>
        </w:rPr>
        <w:fldChar w:fldCharType="separate"/>
      </w:r>
      <w:r>
        <w:rPr>
          <w:noProof/>
        </w:rPr>
        <w:t>10</w:t>
      </w:r>
      <w:r>
        <w:rPr>
          <w:noProof/>
        </w:rPr>
        <w:fldChar w:fldCharType="end"/>
      </w:r>
    </w:p>
    <w:p w14:paraId="1DE5852F" w14:textId="2CFB0A90" w:rsidR="00712088" w:rsidRPr="00712088" w:rsidRDefault="00712088">
      <w:pPr>
        <w:pStyle w:val="TableofFigures"/>
        <w:rPr>
          <w:rFonts w:eastAsiaTheme="minorEastAsia"/>
          <w:i w:val="0"/>
          <w:noProof/>
          <w:lang w:eastAsia="de-DE"/>
        </w:rPr>
      </w:pPr>
      <w:r>
        <w:rPr>
          <w:noProof/>
        </w:rPr>
        <w:t xml:space="preserve">Figure 5 </w:t>
      </w:r>
      <w:r w:rsidRPr="0026097B">
        <w:rPr>
          <w:i w:val="0"/>
          <w:noProof/>
        </w:rPr>
        <w:t>General R-Mode Components</w:t>
      </w:r>
      <w:r>
        <w:rPr>
          <w:noProof/>
        </w:rPr>
        <w:tab/>
      </w:r>
      <w:r>
        <w:rPr>
          <w:noProof/>
        </w:rPr>
        <w:fldChar w:fldCharType="begin"/>
      </w:r>
      <w:r>
        <w:rPr>
          <w:noProof/>
        </w:rPr>
        <w:instrText xml:space="preserve"> PAGEREF _Toc53341904 \h </w:instrText>
      </w:r>
      <w:r>
        <w:rPr>
          <w:noProof/>
        </w:rPr>
      </w:r>
      <w:r>
        <w:rPr>
          <w:noProof/>
        </w:rPr>
        <w:fldChar w:fldCharType="separate"/>
      </w:r>
      <w:r>
        <w:rPr>
          <w:noProof/>
        </w:rPr>
        <w:t>11</w:t>
      </w:r>
      <w:r>
        <w:rPr>
          <w:noProof/>
        </w:rPr>
        <w:fldChar w:fldCharType="end"/>
      </w:r>
    </w:p>
    <w:p w14:paraId="093330E6" w14:textId="18DE2F42" w:rsidR="00712088" w:rsidRPr="00712088" w:rsidRDefault="00712088">
      <w:pPr>
        <w:pStyle w:val="TableofFigures"/>
        <w:rPr>
          <w:rFonts w:eastAsiaTheme="minorEastAsia"/>
          <w:i w:val="0"/>
          <w:noProof/>
          <w:lang w:eastAsia="de-DE"/>
        </w:rPr>
      </w:pPr>
      <w:r>
        <w:rPr>
          <w:noProof/>
        </w:rPr>
        <w:t>Figure 5. Synchronization of R-Mode transmitter and monitor with R-Mode reference time (1 PPS and data link from timing device has an optional external interface – could also be integrated in the VDES base station.)</w:t>
      </w:r>
      <w:r>
        <w:rPr>
          <w:noProof/>
        </w:rPr>
        <w:tab/>
      </w:r>
      <w:r>
        <w:rPr>
          <w:noProof/>
        </w:rPr>
        <w:fldChar w:fldCharType="begin"/>
      </w:r>
      <w:r>
        <w:rPr>
          <w:noProof/>
        </w:rPr>
        <w:instrText xml:space="preserve"> PAGEREF _Toc53341905 \h </w:instrText>
      </w:r>
      <w:r>
        <w:rPr>
          <w:noProof/>
        </w:rPr>
      </w:r>
      <w:r>
        <w:rPr>
          <w:noProof/>
        </w:rPr>
        <w:fldChar w:fldCharType="separate"/>
      </w:r>
      <w:r>
        <w:rPr>
          <w:noProof/>
        </w:rPr>
        <w:t>15</w:t>
      </w:r>
      <w:r>
        <w:rPr>
          <w:noProof/>
        </w:rPr>
        <w:fldChar w:fldCharType="end"/>
      </w:r>
    </w:p>
    <w:p w14:paraId="0769D0CA" w14:textId="77777777" w:rsidR="007D5175" w:rsidRDefault="00061990">
      <w:pPr>
        <w:pStyle w:val="TableofFigures"/>
        <w:rPr>
          <w:lang w:val="da-DK"/>
        </w:rPr>
      </w:pPr>
      <w:r>
        <w:fldChar w:fldCharType="end"/>
      </w:r>
    </w:p>
    <w:p w14:paraId="017B8D95" w14:textId="77777777" w:rsidR="007D5175" w:rsidRDefault="00061990">
      <w:pPr>
        <w:pStyle w:val="ListofFigures"/>
        <w:rPr>
          <w:lang w:val="da-DK"/>
        </w:rPr>
      </w:pPr>
      <w:r>
        <w:rPr>
          <w:lang w:val="da-DK"/>
        </w:rPr>
        <w:t>List of Equations</w:t>
      </w:r>
    </w:p>
    <w:p w14:paraId="7BF34971" w14:textId="77777777" w:rsidR="007D5175" w:rsidRDefault="00061990">
      <w:pPr>
        <w:pStyle w:val="TableofFigures"/>
        <w:rPr>
          <w:lang w:val="da-DK"/>
        </w:rPr>
      </w:pPr>
      <w:r>
        <w:fldChar w:fldCharType="begin"/>
      </w:r>
      <w:r>
        <w:rPr>
          <w:lang w:val="da-DK"/>
        </w:rPr>
        <w:instrText xml:space="preserve"> TOC \t "equation" \c "Equation" </w:instrText>
      </w:r>
      <w:r>
        <w:fldChar w:fldCharType="separate"/>
      </w:r>
      <w:r>
        <w:rPr>
          <w:b/>
          <w:bCs/>
          <w:noProof/>
          <w:lang w:val="de-DE"/>
        </w:rPr>
        <w:t>Es konnten keine Einträge für ein Abbildungsverzeichnis gefunden werden.</w:t>
      </w:r>
      <w:r>
        <w:fldChar w:fldCharType="end"/>
      </w:r>
    </w:p>
    <w:p w14:paraId="3F557CB9" w14:textId="77777777" w:rsidR="007D5175" w:rsidRDefault="007D5175">
      <w:pPr>
        <w:rPr>
          <w:lang w:val="da-DK"/>
        </w:rPr>
        <w:sectPr w:rsidR="007D517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4D9E9036" w14:textId="77777777" w:rsidR="007D5175" w:rsidRDefault="00061990">
      <w:pPr>
        <w:pStyle w:val="Heading1"/>
      </w:pPr>
      <w:bookmarkStart w:id="18" w:name="_Toc53341969"/>
      <w:r>
        <w:lastRenderedPageBreak/>
        <w:t>Introduction</w:t>
      </w:r>
      <w:bookmarkEnd w:id="18"/>
    </w:p>
    <w:p w14:paraId="570F3AA3" w14:textId="3B145B54" w:rsidR="007D5175" w:rsidRDefault="007D5175">
      <w:pPr>
        <w:pStyle w:val="Heading1separatationline"/>
        <w:rPr>
          <w:ins w:id="19" w:author="Hoppe, Michael" w:date="2020-10-14T09:25:00Z"/>
        </w:rPr>
      </w:pPr>
    </w:p>
    <w:p w14:paraId="17008640" w14:textId="0F2B90EC" w:rsidR="002C4C2B" w:rsidRPr="002C4C2B" w:rsidDel="002C4C2B" w:rsidRDefault="002C4C2B">
      <w:pPr>
        <w:pStyle w:val="BodyText"/>
        <w:rPr>
          <w:del w:id="20" w:author="Hoppe, Michael" w:date="2020-10-14T09:25:00Z"/>
        </w:rPr>
        <w:pPrChange w:id="21" w:author="Hoppe, Michael" w:date="2020-10-14T09:25:00Z">
          <w:pPr>
            <w:pStyle w:val="Heading1separatationline"/>
          </w:pPr>
        </w:pPrChange>
      </w:pPr>
      <w:ins w:id="22" w:author="Hoppe, Michael" w:date="2020-10-14T09:25:00Z">
        <w:r w:rsidRPr="003F12FB">
          <w:rPr>
            <w:rFonts w:ascii="Calibri" w:hAnsi="Calibri" w:cs="Calibri"/>
          </w:rPr>
          <w:t>This Guideline provides the design</w:t>
        </w:r>
        <w:r>
          <w:rPr>
            <w:rFonts w:ascii="Calibri" w:hAnsi="Calibri" w:cs="Calibri"/>
          </w:rPr>
          <w:t>, i</w:t>
        </w:r>
        <w:r w:rsidRPr="003F12FB">
          <w:rPr>
            <w:rFonts w:ascii="Calibri" w:hAnsi="Calibri" w:cs="Calibri"/>
          </w:rPr>
          <w:t xml:space="preserve">mplementation </w:t>
        </w:r>
        <w:r>
          <w:rPr>
            <w:rFonts w:ascii="Calibri" w:hAnsi="Calibri" w:cs="Calibri"/>
          </w:rPr>
          <w:t xml:space="preserve">and operational </w:t>
        </w:r>
        <w:r w:rsidRPr="003F12FB">
          <w:rPr>
            <w:rFonts w:ascii="Calibri" w:hAnsi="Calibri" w:cs="Calibri"/>
          </w:rPr>
          <w:t xml:space="preserve">principles </w:t>
        </w:r>
        <w:r>
          <w:rPr>
            <w:rFonts w:ascii="Calibri" w:hAnsi="Calibri" w:cs="Calibri"/>
          </w:rPr>
          <w:t xml:space="preserve">for R-Mode using MF and VHF frequencies. </w:t>
        </w:r>
        <w:r w:rsidRPr="00F525EB" w:rsidDel="00F525EB">
          <w:t xml:space="preserve"> </w:t>
        </w:r>
      </w:ins>
    </w:p>
    <w:p w14:paraId="7E4962F1" w14:textId="7E1DECAB" w:rsidR="007D5175" w:rsidRDefault="00061990">
      <w:pPr>
        <w:pStyle w:val="Heading2"/>
        <w:rPr>
          <w:ins w:id="23" w:author="Hoppe, Michael" w:date="2020-10-14T09:25:00Z"/>
        </w:rPr>
      </w:pPr>
      <w:bookmarkStart w:id="24" w:name="_Toc474743514"/>
      <w:bookmarkStart w:id="25" w:name="_Toc474758518"/>
      <w:bookmarkStart w:id="26" w:name="_Toc474789208"/>
      <w:bookmarkStart w:id="27" w:name="_Toc474789269"/>
      <w:bookmarkStart w:id="28" w:name="_Toc474789427"/>
      <w:bookmarkStart w:id="29" w:name="_Toc474789504"/>
      <w:bookmarkStart w:id="30" w:name="_Toc474789624"/>
      <w:bookmarkStart w:id="31" w:name="_Toc474789667"/>
      <w:bookmarkStart w:id="32" w:name="_Toc474789797"/>
      <w:bookmarkStart w:id="33" w:name="_Toc474789849"/>
      <w:bookmarkStart w:id="34" w:name="_Toc474790051"/>
      <w:bookmarkStart w:id="35" w:name="_Toc474790236"/>
      <w:bookmarkStart w:id="36" w:name="_Toc474790396"/>
      <w:bookmarkStart w:id="37" w:name="_Toc474790471"/>
      <w:bookmarkStart w:id="38" w:name="_Toc474790619"/>
      <w:bookmarkStart w:id="39" w:name="_Toc474790741"/>
      <w:bookmarkStart w:id="40" w:name="_Toc474790806"/>
      <w:bookmarkStart w:id="41" w:name="_Toc474790866"/>
      <w:bookmarkStart w:id="42" w:name="_Toc474790899"/>
      <w:bookmarkStart w:id="43" w:name="_Toc474791000"/>
      <w:bookmarkStart w:id="44" w:name="_Toc474791032"/>
      <w:bookmarkStart w:id="45" w:name="_Toc474791093"/>
      <w:bookmarkStart w:id="46" w:name="_Toc474791133"/>
      <w:bookmarkStart w:id="47" w:name="_Toc474791222"/>
      <w:bookmarkStart w:id="48" w:name="_Toc474791280"/>
      <w:bookmarkStart w:id="49" w:name="_Toc474791373"/>
      <w:bookmarkStart w:id="50" w:name="_Toc474791420"/>
      <w:bookmarkStart w:id="51" w:name="_Toc474791573"/>
      <w:bookmarkStart w:id="52" w:name="_Toc475051638"/>
      <w:bookmarkStart w:id="53" w:name="_Toc475051783"/>
      <w:bookmarkStart w:id="54" w:name="_Toc475139903"/>
      <w:bookmarkStart w:id="55" w:name="_Toc475297398"/>
      <w:bookmarkStart w:id="56" w:name="_Toc475542328"/>
      <w:bookmarkStart w:id="57" w:name="_Toc475706935"/>
      <w:bookmarkStart w:id="58" w:name="_Toc475870250"/>
      <w:bookmarkStart w:id="59" w:name="_Toc475944790"/>
      <w:bookmarkStart w:id="60" w:name="_Toc475993247"/>
      <w:bookmarkStart w:id="61" w:name="_Toc476061385"/>
      <w:bookmarkStart w:id="62" w:name="_Toc476304526"/>
      <w:bookmarkStart w:id="63" w:name="_Toc476427778"/>
      <w:bookmarkStart w:id="64" w:name="_Toc476475203"/>
      <w:bookmarkStart w:id="65" w:name="_Toc476515058"/>
      <w:bookmarkStart w:id="66" w:name="_Toc476551214"/>
      <w:bookmarkStart w:id="67" w:name="_Toc476561976"/>
      <w:bookmarkStart w:id="68" w:name="_Toc476656505"/>
      <w:bookmarkStart w:id="69" w:name="_Toc476770382"/>
      <w:bookmarkStart w:id="70" w:name="_Toc476853100"/>
      <w:bookmarkStart w:id="71" w:name="_Toc476860619"/>
      <w:bookmarkStart w:id="72" w:name="_Toc476862809"/>
      <w:bookmarkStart w:id="73" w:name="_Toc474743515"/>
      <w:bookmarkStart w:id="74" w:name="_Toc474758519"/>
      <w:bookmarkStart w:id="75" w:name="_Toc474789209"/>
      <w:bookmarkStart w:id="76" w:name="_Toc474789270"/>
      <w:bookmarkStart w:id="77" w:name="_Toc474789428"/>
      <w:bookmarkStart w:id="78" w:name="_Toc474789505"/>
      <w:bookmarkStart w:id="79" w:name="_Toc474789625"/>
      <w:bookmarkStart w:id="80" w:name="_Toc474789668"/>
      <w:bookmarkStart w:id="81" w:name="_Toc474789798"/>
      <w:bookmarkStart w:id="82" w:name="_Toc474789850"/>
      <w:bookmarkStart w:id="83" w:name="_Toc474790052"/>
      <w:bookmarkStart w:id="84" w:name="_Toc474790237"/>
      <w:bookmarkStart w:id="85" w:name="_Toc474790397"/>
      <w:bookmarkStart w:id="86" w:name="_Toc474790472"/>
      <w:bookmarkStart w:id="87" w:name="_Toc474790620"/>
      <w:bookmarkStart w:id="88" w:name="_Toc474790742"/>
      <w:bookmarkStart w:id="89" w:name="_Toc474790807"/>
      <w:bookmarkStart w:id="90" w:name="_Toc474790867"/>
      <w:bookmarkStart w:id="91" w:name="_Toc474790900"/>
      <w:bookmarkStart w:id="92" w:name="_Toc474791001"/>
      <w:bookmarkStart w:id="93" w:name="_Toc474791033"/>
      <w:bookmarkStart w:id="94" w:name="_Toc474791094"/>
      <w:bookmarkStart w:id="95" w:name="_Toc474791134"/>
      <w:bookmarkStart w:id="96" w:name="_Toc474791223"/>
      <w:bookmarkStart w:id="97" w:name="_Toc474791281"/>
      <w:bookmarkStart w:id="98" w:name="_Toc474791374"/>
      <w:bookmarkStart w:id="99" w:name="_Toc474791421"/>
      <w:bookmarkStart w:id="100" w:name="_Toc474791574"/>
      <w:bookmarkStart w:id="101" w:name="_Toc475051639"/>
      <w:bookmarkStart w:id="102" w:name="_Toc475051784"/>
      <w:bookmarkStart w:id="103" w:name="_Toc475139904"/>
      <w:bookmarkStart w:id="104" w:name="_Toc475297399"/>
      <w:bookmarkStart w:id="105" w:name="_Toc475542329"/>
      <w:bookmarkStart w:id="106" w:name="_Toc475706936"/>
      <w:bookmarkStart w:id="107" w:name="_Toc475870251"/>
      <w:bookmarkStart w:id="108" w:name="_Toc475944791"/>
      <w:bookmarkStart w:id="109" w:name="_Toc475993248"/>
      <w:bookmarkStart w:id="110" w:name="_Toc476061386"/>
      <w:bookmarkStart w:id="111" w:name="_Toc476304527"/>
      <w:bookmarkStart w:id="112" w:name="_Toc476427779"/>
      <w:bookmarkStart w:id="113" w:name="_Toc476475204"/>
      <w:bookmarkStart w:id="114" w:name="_Toc476515059"/>
      <w:bookmarkStart w:id="115" w:name="_Toc476551215"/>
      <w:bookmarkStart w:id="116" w:name="_Toc476561977"/>
      <w:bookmarkStart w:id="117" w:name="_Toc476656506"/>
      <w:bookmarkStart w:id="118" w:name="_Toc476770383"/>
      <w:bookmarkStart w:id="119" w:name="_Toc476853101"/>
      <w:bookmarkStart w:id="120" w:name="_Toc476860620"/>
      <w:bookmarkStart w:id="121" w:name="_Toc476862810"/>
      <w:bookmarkStart w:id="122" w:name="_Toc474743516"/>
      <w:bookmarkStart w:id="123" w:name="_Toc474758520"/>
      <w:bookmarkStart w:id="124" w:name="_Toc474789210"/>
      <w:bookmarkStart w:id="125" w:name="_Toc474789271"/>
      <w:bookmarkStart w:id="126" w:name="_Toc474789429"/>
      <w:bookmarkStart w:id="127" w:name="_Toc474789506"/>
      <w:bookmarkStart w:id="128" w:name="_Toc474789626"/>
      <w:bookmarkStart w:id="129" w:name="_Toc474789669"/>
      <w:bookmarkStart w:id="130" w:name="_Toc474789799"/>
      <w:bookmarkStart w:id="131" w:name="_Toc474789851"/>
      <w:bookmarkStart w:id="132" w:name="_Toc474790053"/>
      <w:bookmarkStart w:id="133" w:name="_Toc474790238"/>
      <w:bookmarkStart w:id="134" w:name="_Toc474790398"/>
      <w:bookmarkStart w:id="135" w:name="_Toc474790473"/>
      <w:bookmarkStart w:id="136" w:name="_Toc474790621"/>
      <w:bookmarkStart w:id="137" w:name="_Toc474790743"/>
      <w:bookmarkStart w:id="138" w:name="_Toc474790808"/>
      <w:bookmarkStart w:id="139" w:name="_Toc474790868"/>
      <w:bookmarkStart w:id="140" w:name="_Toc474790901"/>
      <w:bookmarkStart w:id="141" w:name="_Toc474791002"/>
      <w:bookmarkStart w:id="142" w:name="_Toc474791034"/>
      <w:bookmarkStart w:id="143" w:name="_Toc474791095"/>
      <w:bookmarkStart w:id="144" w:name="_Toc474791135"/>
      <w:bookmarkStart w:id="145" w:name="_Toc474791224"/>
      <w:bookmarkStart w:id="146" w:name="_Toc474791282"/>
      <w:bookmarkStart w:id="147" w:name="_Toc474791375"/>
      <w:bookmarkStart w:id="148" w:name="_Toc474791422"/>
      <w:bookmarkStart w:id="149" w:name="_Toc474791575"/>
      <w:bookmarkStart w:id="150" w:name="_Toc475051640"/>
      <w:bookmarkStart w:id="151" w:name="_Toc475051785"/>
      <w:bookmarkStart w:id="152" w:name="_Toc475139905"/>
      <w:bookmarkStart w:id="153" w:name="_Toc475297400"/>
      <w:bookmarkStart w:id="154" w:name="_Toc475542330"/>
      <w:bookmarkStart w:id="155" w:name="_Toc475706937"/>
      <w:bookmarkStart w:id="156" w:name="_Toc475870252"/>
      <w:bookmarkStart w:id="157" w:name="_Toc475944792"/>
      <w:bookmarkStart w:id="158" w:name="_Toc475993249"/>
      <w:bookmarkStart w:id="159" w:name="_Toc476061387"/>
      <w:bookmarkStart w:id="160" w:name="_Toc476304528"/>
      <w:bookmarkStart w:id="161" w:name="_Toc476427780"/>
      <w:bookmarkStart w:id="162" w:name="_Toc476475205"/>
      <w:bookmarkStart w:id="163" w:name="_Toc476515060"/>
      <w:bookmarkStart w:id="164" w:name="_Toc476551216"/>
      <w:bookmarkStart w:id="165" w:name="_Toc476561978"/>
      <w:bookmarkStart w:id="166" w:name="_Toc476656507"/>
      <w:bookmarkStart w:id="167" w:name="_Toc476770384"/>
      <w:bookmarkStart w:id="168" w:name="_Toc476853102"/>
      <w:bookmarkStart w:id="169" w:name="_Toc476860621"/>
      <w:bookmarkStart w:id="170" w:name="_Toc476862811"/>
      <w:bookmarkStart w:id="171" w:name="_Toc474743517"/>
      <w:bookmarkStart w:id="172" w:name="_Toc474758521"/>
      <w:bookmarkStart w:id="173" w:name="_Toc474789211"/>
      <w:bookmarkStart w:id="174" w:name="_Toc474789272"/>
      <w:bookmarkStart w:id="175" w:name="_Toc474789430"/>
      <w:bookmarkStart w:id="176" w:name="_Toc474789507"/>
      <w:bookmarkStart w:id="177" w:name="_Toc474789627"/>
      <w:bookmarkStart w:id="178" w:name="_Toc474789670"/>
      <w:bookmarkStart w:id="179" w:name="_Toc474789800"/>
      <w:bookmarkStart w:id="180" w:name="_Toc474789852"/>
      <w:bookmarkStart w:id="181" w:name="_Toc474790054"/>
      <w:bookmarkStart w:id="182" w:name="_Toc474790239"/>
      <w:bookmarkStart w:id="183" w:name="_Toc474790399"/>
      <w:bookmarkStart w:id="184" w:name="_Toc474790474"/>
      <w:bookmarkStart w:id="185" w:name="_Toc474790622"/>
      <w:bookmarkStart w:id="186" w:name="_Toc474790744"/>
      <w:bookmarkStart w:id="187" w:name="_Toc474790809"/>
      <w:bookmarkStart w:id="188" w:name="_Toc474790869"/>
      <w:bookmarkStart w:id="189" w:name="_Toc474790902"/>
      <w:bookmarkStart w:id="190" w:name="_Toc474791003"/>
      <w:bookmarkStart w:id="191" w:name="_Toc474791035"/>
      <w:bookmarkStart w:id="192" w:name="_Toc474791096"/>
      <w:bookmarkStart w:id="193" w:name="_Toc474791136"/>
      <w:bookmarkStart w:id="194" w:name="_Toc474791225"/>
      <w:bookmarkStart w:id="195" w:name="_Toc474791283"/>
      <w:bookmarkStart w:id="196" w:name="_Toc474791376"/>
      <w:bookmarkStart w:id="197" w:name="_Toc474791423"/>
      <w:bookmarkStart w:id="198" w:name="_Toc474791576"/>
      <w:bookmarkStart w:id="199" w:name="_Toc475051641"/>
      <w:bookmarkStart w:id="200" w:name="_Toc475051786"/>
      <w:bookmarkStart w:id="201" w:name="_Toc475139906"/>
      <w:bookmarkStart w:id="202" w:name="_Toc475297401"/>
      <w:bookmarkStart w:id="203" w:name="_Toc475542331"/>
      <w:bookmarkStart w:id="204" w:name="_Toc475706938"/>
      <w:bookmarkStart w:id="205" w:name="_Toc475870253"/>
      <w:bookmarkStart w:id="206" w:name="_Toc475944793"/>
      <w:bookmarkStart w:id="207" w:name="_Toc475993250"/>
      <w:bookmarkStart w:id="208" w:name="_Toc476061388"/>
      <w:bookmarkStart w:id="209" w:name="_Toc476304529"/>
      <w:bookmarkStart w:id="210" w:name="_Toc476427781"/>
      <w:bookmarkStart w:id="211" w:name="_Toc476475206"/>
      <w:bookmarkStart w:id="212" w:name="_Toc476515061"/>
      <w:bookmarkStart w:id="213" w:name="_Toc476551217"/>
      <w:bookmarkStart w:id="214" w:name="_Toc476561979"/>
      <w:bookmarkStart w:id="215" w:name="_Toc476656508"/>
      <w:bookmarkStart w:id="216" w:name="_Toc476770385"/>
      <w:bookmarkStart w:id="217" w:name="_Toc476853103"/>
      <w:bookmarkStart w:id="218" w:name="_Toc476860622"/>
      <w:bookmarkStart w:id="219" w:name="_Toc476862812"/>
      <w:bookmarkStart w:id="220" w:name="_Toc474743518"/>
      <w:bookmarkStart w:id="221" w:name="_Toc474758522"/>
      <w:bookmarkStart w:id="222" w:name="_Toc474789212"/>
      <w:bookmarkStart w:id="223" w:name="_Toc474789273"/>
      <w:bookmarkStart w:id="224" w:name="_Toc474789431"/>
      <w:bookmarkStart w:id="225" w:name="_Toc474789508"/>
      <w:bookmarkStart w:id="226" w:name="_Toc474789628"/>
      <w:bookmarkStart w:id="227" w:name="_Toc474789671"/>
      <w:bookmarkStart w:id="228" w:name="_Toc474789801"/>
      <w:bookmarkStart w:id="229" w:name="_Toc474789853"/>
      <w:bookmarkStart w:id="230" w:name="_Toc474790055"/>
      <w:bookmarkStart w:id="231" w:name="_Toc474790240"/>
      <w:bookmarkStart w:id="232" w:name="_Toc474790400"/>
      <w:bookmarkStart w:id="233" w:name="_Toc474790475"/>
      <w:bookmarkStart w:id="234" w:name="_Toc474790623"/>
      <w:bookmarkStart w:id="235" w:name="_Toc474790745"/>
      <w:bookmarkStart w:id="236" w:name="_Toc474790810"/>
      <w:bookmarkStart w:id="237" w:name="_Toc474790870"/>
      <w:bookmarkStart w:id="238" w:name="_Toc474790903"/>
      <w:bookmarkStart w:id="239" w:name="_Toc474791004"/>
      <w:bookmarkStart w:id="240" w:name="_Toc474791036"/>
      <w:bookmarkStart w:id="241" w:name="_Toc474791097"/>
      <w:bookmarkStart w:id="242" w:name="_Toc474791137"/>
      <w:bookmarkStart w:id="243" w:name="_Toc474791226"/>
      <w:bookmarkStart w:id="244" w:name="_Toc474791284"/>
      <w:bookmarkStart w:id="245" w:name="_Toc474791377"/>
      <w:bookmarkStart w:id="246" w:name="_Toc474791424"/>
      <w:bookmarkStart w:id="247" w:name="_Toc474791577"/>
      <w:bookmarkStart w:id="248" w:name="_Toc475051642"/>
      <w:bookmarkStart w:id="249" w:name="_Toc475051787"/>
      <w:bookmarkStart w:id="250" w:name="_Toc475139907"/>
      <w:bookmarkStart w:id="251" w:name="_Toc475297402"/>
      <w:bookmarkStart w:id="252" w:name="_Toc475542332"/>
      <w:bookmarkStart w:id="253" w:name="_Toc475706939"/>
      <w:bookmarkStart w:id="254" w:name="_Toc475870254"/>
      <w:bookmarkStart w:id="255" w:name="_Toc475944794"/>
      <w:bookmarkStart w:id="256" w:name="_Toc475993251"/>
      <w:bookmarkStart w:id="257" w:name="_Toc476061389"/>
      <w:bookmarkStart w:id="258" w:name="_Toc476304530"/>
      <w:bookmarkStart w:id="259" w:name="_Toc476427782"/>
      <w:bookmarkStart w:id="260" w:name="_Toc476475207"/>
      <w:bookmarkStart w:id="261" w:name="_Toc476515062"/>
      <w:bookmarkStart w:id="262" w:name="_Toc476551218"/>
      <w:bookmarkStart w:id="263" w:name="_Toc476561980"/>
      <w:bookmarkStart w:id="264" w:name="_Toc476656509"/>
      <w:bookmarkStart w:id="265" w:name="_Toc476770386"/>
      <w:bookmarkStart w:id="266" w:name="_Toc476853104"/>
      <w:bookmarkStart w:id="267" w:name="_Toc476860623"/>
      <w:bookmarkStart w:id="268" w:name="_Toc476862813"/>
      <w:bookmarkStart w:id="269" w:name="_Toc474743519"/>
      <w:bookmarkStart w:id="270" w:name="_Toc474758523"/>
      <w:bookmarkStart w:id="271" w:name="_Toc474789213"/>
      <w:bookmarkStart w:id="272" w:name="_Toc474789274"/>
      <w:bookmarkStart w:id="273" w:name="_Toc474789432"/>
      <w:bookmarkStart w:id="274" w:name="_Toc474789509"/>
      <w:bookmarkStart w:id="275" w:name="_Toc474789629"/>
      <w:bookmarkStart w:id="276" w:name="_Toc474789672"/>
      <w:bookmarkStart w:id="277" w:name="_Toc474789802"/>
      <w:bookmarkStart w:id="278" w:name="_Toc474789854"/>
      <w:bookmarkStart w:id="279" w:name="_Toc474790056"/>
      <w:bookmarkStart w:id="280" w:name="_Toc474790241"/>
      <w:bookmarkStart w:id="281" w:name="_Toc474790401"/>
      <w:bookmarkStart w:id="282" w:name="_Toc474790476"/>
      <w:bookmarkStart w:id="283" w:name="_Toc474790624"/>
      <w:bookmarkStart w:id="284" w:name="_Toc474790746"/>
      <w:bookmarkStart w:id="285" w:name="_Toc474790811"/>
      <w:bookmarkStart w:id="286" w:name="_Toc474790871"/>
      <w:bookmarkStart w:id="287" w:name="_Toc474790904"/>
      <w:bookmarkStart w:id="288" w:name="_Toc474791005"/>
      <w:bookmarkStart w:id="289" w:name="_Toc474791037"/>
      <w:bookmarkStart w:id="290" w:name="_Toc474791098"/>
      <w:bookmarkStart w:id="291" w:name="_Toc474791138"/>
      <w:bookmarkStart w:id="292" w:name="_Toc474791227"/>
      <w:bookmarkStart w:id="293" w:name="_Toc474791285"/>
      <w:bookmarkStart w:id="294" w:name="_Toc474791378"/>
      <w:bookmarkStart w:id="295" w:name="_Toc474791425"/>
      <w:bookmarkStart w:id="296" w:name="_Toc474791578"/>
      <w:bookmarkStart w:id="297" w:name="_Toc475051643"/>
      <w:bookmarkStart w:id="298" w:name="_Toc475051788"/>
      <w:bookmarkStart w:id="299" w:name="_Toc475139908"/>
      <w:bookmarkStart w:id="300" w:name="_Toc475297403"/>
      <w:bookmarkStart w:id="301" w:name="_Toc475542333"/>
      <w:bookmarkStart w:id="302" w:name="_Toc475706940"/>
      <w:bookmarkStart w:id="303" w:name="_Toc475870255"/>
      <w:bookmarkStart w:id="304" w:name="_Toc475944795"/>
      <w:bookmarkStart w:id="305" w:name="_Toc475993252"/>
      <w:bookmarkStart w:id="306" w:name="_Toc476061390"/>
      <w:bookmarkStart w:id="307" w:name="_Toc476304531"/>
      <w:bookmarkStart w:id="308" w:name="_Toc476427783"/>
      <w:bookmarkStart w:id="309" w:name="_Toc476475208"/>
      <w:bookmarkStart w:id="310" w:name="_Toc476515063"/>
      <w:bookmarkStart w:id="311" w:name="_Toc476551219"/>
      <w:bookmarkStart w:id="312" w:name="_Toc476561981"/>
      <w:bookmarkStart w:id="313" w:name="_Toc476656510"/>
      <w:bookmarkStart w:id="314" w:name="_Toc476770387"/>
      <w:bookmarkStart w:id="315" w:name="_Toc476853105"/>
      <w:bookmarkStart w:id="316" w:name="_Toc476860624"/>
      <w:bookmarkStart w:id="317" w:name="_Toc476862814"/>
      <w:bookmarkStart w:id="318" w:name="_Toc474743520"/>
      <w:bookmarkStart w:id="319" w:name="_Toc474758524"/>
      <w:bookmarkStart w:id="320" w:name="_Toc474789214"/>
      <w:bookmarkStart w:id="321" w:name="_Toc474789275"/>
      <w:bookmarkStart w:id="322" w:name="_Toc474789433"/>
      <w:bookmarkStart w:id="323" w:name="_Toc474789510"/>
      <w:bookmarkStart w:id="324" w:name="_Toc474789630"/>
      <w:bookmarkStart w:id="325" w:name="_Toc474789673"/>
      <w:bookmarkStart w:id="326" w:name="_Toc474789803"/>
      <w:bookmarkStart w:id="327" w:name="_Toc474789855"/>
      <w:bookmarkStart w:id="328" w:name="_Toc474790057"/>
      <w:bookmarkStart w:id="329" w:name="_Toc474790242"/>
      <w:bookmarkStart w:id="330" w:name="_Toc474790402"/>
      <w:bookmarkStart w:id="331" w:name="_Toc474790477"/>
      <w:bookmarkStart w:id="332" w:name="_Toc474790625"/>
      <w:bookmarkStart w:id="333" w:name="_Toc474790747"/>
      <w:bookmarkStart w:id="334" w:name="_Toc474790812"/>
      <w:bookmarkStart w:id="335" w:name="_Toc474790872"/>
      <w:bookmarkStart w:id="336" w:name="_Toc474790905"/>
      <w:bookmarkStart w:id="337" w:name="_Toc474791006"/>
      <w:bookmarkStart w:id="338" w:name="_Toc474791038"/>
      <w:bookmarkStart w:id="339" w:name="_Toc474791099"/>
      <w:bookmarkStart w:id="340" w:name="_Toc474791139"/>
      <w:bookmarkStart w:id="341" w:name="_Toc474791228"/>
      <w:bookmarkStart w:id="342" w:name="_Toc474791286"/>
      <w:bookmarkStart w:id="343" w:name="_Toc474791379"/>
      <w:bookmarkStart w:id="344" w:name="_Toc474791426"/>
      <w:bookmarkStart w:id="345" w:name="_Toc474791579"/>
      <w:bookmarkStart w:id="346" w:name="_Toc475051644"/>
      <w:bookmarkStart w:id="347" w:name="_Toc475051789"/>
      <w:bookmarkStart w:id="348" w:name="_Toc475139909"/>
      <w:bookmarkStart w:id="349" w:name="_Toc475297404"/>
      <w:bookmarkStart w:id="350" w:name="_Toc475542334"/>
      <w:bookmarkStart w:id="351" w:name="_Toc475706941"/>
      <w:bookmarkStart w:id="352" w:name="_Toc475870256"/>
      <w:bookmarkStart w:id="353" w:name="_Toc475944796"/>
      <w:bookmarkStart w:id="354" w:name="_Toc475993253"/>
      <w:bookmarkStart w:id="355" w:name="_Toc476061391"/>
      <w:bookmarkStart w:id="356" w:name="_Toc476304532"/>
      <w:bookmarkStart w:id="357" w:name="_Toc476427784"/>
      <w:bookmarkStart w:id="358" w:name="_Toc476475209"/>
      <w:bookmarkStart w:id="359" w:name="_Toc476515064"/>
      <w:bookmarkStart w:id="360" w:name="_Toc476551220"/>
      <w:bookmarkStart w:id="361" w:name="_Toc476561982"/>
      <w:bookmarkStart w:id="362" w:name="_Toc476656511"/>
      <w:bookmarkStart w:id="363" w:name="_Toc476770388"/>
      <w:bookmarkStart w:id="364" w:name="_Toc476853106"/>
      <w:bookmarkStart w:id="365" w:name="_Toc476860625"/>
      <w:bookmarkStart w:id="366" w:name="_Toc476862815"/>
      <w:bookmarkStart w:id="367" w:name="_Toc53341970"/>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t>Scope of Document</w:t>
      </w:r>
      <w:bookmarkEnd w:id="367"/>
    </w:p>
    <w:p w14:paraId="5D0D51E8" w14:textId="12EB3BD0" w:rsidR="002C4C2B" w:rsidRDefault="002C4C2B">
      <w:pPr>
        <w:pStyle w:val="Heading2separationline"/>
        <w:rPr>
          <w:ins w:id="368" w:author="Hoppe, Michael" w:date="2020-10-14T09:25:00Z"/>
        </w:rPr>
        <w:pPrChange w:id="369" w:author="Hoppe, Michael" w:date="2020-10-14T09:25:00Z">
          <w:pPr>
            <w:pStyle w:val="Heading2"/>
          </w:pPr>
        </w:pPrChange>
      </w:pPr>
    </w:p>
    <w:p w14:paraId="173B7A83" w14:textId="77777777" w:rsidR="002C4C2B" w:rsidRPr="003F12FB" w:rsidRDefault="002C4C2B" w:rsidP="002C4C2B">
      <w:pPr>
        <w:autoSpaceDE w:val="0"/>
        <w:autoSpaceDN w:val="0"/>
        <w:adjustRightInd w:val="0"/>
        <w:spacing w:line="240" w:lineRule="auto"/>
        <w:rPr>
          <w:ins w:id="370" w:author="Hoppe, Michael" w:date="2020-10-14T09:26:00Z"/>
          <w:rFonts w:ascii="Calibri" w:hAnsi="Calibri" w:cs="Calibri"/>
          <w:color w:val="000000"/>
          <w:sz w:val="22"/>
        </w:rPr>
      </w:pPr>
      <w:ins w:id="371" w:author="Hoppe, Michael" w:date="2020-10-14T09:26:00Z">
        <w:r w:rsidRPr="003F12FB">
          <w:rPr>
            <w:rFonts w:ascii="Calibri" w:hAnsi="Calibri" w:cs="Calibri"/>
            <w:color w:val="000000"/>
            <w:sz w:val="22"/>
          </w:rPr>
          <w:t xml:space="preserve">Global Navigation Satellite Systems (GNSS) (today GPS, Galileo, GLONASS and </w:t>
        </w:r>
        <w:proofErr w:type="spellStart"/>
        <w:r w:rsidRPr="003F12FB">
          <w:rPr>
            <w:rFonts w:ascii="Calibri" w:hAnsi="Calibri" w:cs="Calibri"/>
            <w:color w:val="000000"/>
            <w:sz w:val="22"/>
          </w:rPr>
          <w:t>BeiDou</w:t>
        </w:r>
        <w:proofErr w:type="spellEnd"/>
        <w:r w:rsidRPr="003F12FB">
          <w:rPr>
            <w:rFonts w:ascii="Calibri" w:hAnsi="Calibri" w:cs="Calibri"/>
            <w:color w:val="000000"/>
            <w:sz w:val="22"/>
          </w:rPr>
          <w:t>) have become the primary source of positioning, navigation and timing (PNT) for maritime operations. Furthermore GNSS-based positioning is used by many systems on vessels, like AIS (Automatic Identification System), ECDIS (Electronic Chart Display and Information System), ARPA (Automatic Radar Plotting Aid), GMDSS (Global Maritime Distress and Safety System) and other navigation sensors. Safe navigation, the protection of the marine environment and the efficiency of access to ports are highly dependent on the availability, continuity, accuracy and integrity of GNSS based positioning.</w:t>
        </w:r>
      </w:ins>
    </w:p>
    <w:p w14:paraId="5FD7AB7C" w14:textId="77777777" w:rsidR="002C4C2B" w:rsidRDefault="002C4C2B" w:rsidP="002C4C2B">
      <w:pPr>
        <w:autoSpaceDE w:val="0"/>
        <w:autoSpaceDN w:val="0"/>
        <w:adjustRightInd w:val="0"/>
        <w:spacing w:line="240" w:lineRule="auto"/>
        <w:rPr>
          <w:ins w:id="372" w:author="Hoppe, Michael" w:date="2020-10-14T09:26:00Z"/>
          <w:rFonts w:ascii="Calibri" w:hAnsi="Calibri" w:cs="Calibri"/>
          <w:color w:val="000000"/>
          <w:sz w:val="22"/>
        </w:rPr>
      </w:pPr>
      <w:ins w:id="373" w:author="Hoppe, Michael" w:date="2020-10-14T09:26:00Z">
        <w:r>
          <w:rPr>
            <w:rFonts w:ascii="Calibri" w:hAnsi="Calibri" w:cs="Calibri"/>
            <w:color w:val="000000"/>
            <w:sz w:val="22"/>
          </w:rPr>
          <w:t>However</w:t>
        </w:r>
        <w:r w:rsidRPr="003F12FB">
          <w:rPr>
            <w:rFonts w:ascii="Calibri" w:hAnsi="Calibri" w:cs="Calibri"/>
            <w:color w:val="000000"/>
            <w:sz w:val="22"/>
          </w:rPr>
          <w:t xml:space="preserve">, it is well known that low power satellite-based systems are vulnerable to jamming and natural interference, [1]. When GNSS is corrupted or unavailable, PNT information are seriously affected resulting in an increase in risks to the safety of navigation. Unavailable PNT data, even for short periods, results in numerous alerts raised by multiple systems on the bridge systems. Hazardously misleading information may occur in position errors that are large enough to have a severe impact on navigation safety but may be small enough to remain undetected and raise no alerts. </w:t>
        </w:r>
      </w:ins>
    </w:p>
    <w:p w14:paraId="6FDAA137" w14:textId="77777777" w:rsidR="002C4C2B" w:rsidRPr="003F12FB" w:rsidRDefault="002C4C2B" w:rsidP="002C4C2B">
      <w:pPr>
        <w:autoSpaceDE w:val="0"/>
        <w:autoSpaceDN w:val="0"/>
        <w:adjustRightInd w:val="0"/>
        <w:spacing w:line="240" w:lineRule="auto"/>
        <w:rPr>
          <w:ins w:id="374" w:author="Hoppe, Michael" w:date="2020-10-14T09:26:00Z"/>
          <w:rFonts w:ascii="Calibri" w:hAnsi="Calibri" w:cs="Calibri"/>
          <w:color w:val="000000"/>
          <w:sz w:val="22"/>
        </w:rPr>
      </w:pPr>
    </w:p>
    <w:p w14:paraId="3167ADC6" w14:textId="77777777" w:rsidR="002C4C2B" w:rsidRDefault="002C4C2B" w:rsidP="002C4C2B">
      <w:pPr>
        <w:autoSpaceDE w:val="0"/>
        <w:autoSpaceDN w:val="0"/>
        <w:adjustRightInd w:val="0"/>
        <w:spacing w:line="240" w:lineRule="auto"/>
        <w:rPr>
          <w:ins w:id="375" w:author="Hoppe, Michael" w:date="2020-10-14T09:26:00Z"/>
          <w:rFonts w:ascii="Calibri" w:hAnsi="Calibri" w:cs="Calibri"/>
          <w:color w:val="000000"/>
          <w:sz w:val="22"/>
        </w:rPr>
      </w:pPr>
      <w:ins w:id="376" w:author="Hoppe, Michael" w:date="2020-10-14T09:26:00Z">
        <w:r w:rsidRPr="003F12FB">
          <w:rPr>
            <w:rFonts w:ascii="Calibri" w:hAnsi="Calibri" w:cs="Calibri"/>
            <w:color w:val="000000"/>
            <w:sz w:val="22"/>
          </w:rPr>
          <w:t>Within the overall e-Navigation strategy the IMO has identified the user need on improved reliability, resilience and integrity of bridge equipment and navigation information as one of the five prioritized e-Navigation solutions</w:t>
        </w:r>
        <w:r>
          <w:rPr>
            <w:rFonts w:ascii="Calibri" w:hAnsi="Calibri" w:cs="Calibri"/>
            <w:color w:val="000000"/>
            <w:sz w:val="22"/>
          </w:rPr>
          <w:t>.</w:t>
        </w:r>
      </w:ins>
    </w:p>
    <w:p w14:paraId="718242E5" w14:textId="77777777" w:rsidR="002C4C2B" w:rsidRPr="003F12FB" w:rsidRDefault="002C4C2B" w:rsidP="002C4C2B">
      <w:pPr>
        <w:autoSpaceDE w:val="0"/>
        <w:autoSpaceDN w:val="0"/>
        <w:adjustRightInd w:val="0"/>
        <w:spacing w:line="240" w:lineRule="auto"/>
        <w:rPr>
          <w:ins w:id="377" w:author="Hoppe, Michael" w:date="2020-10-14T09:26:00Z"/>
          <w:rFonts w:ascii="Calibri" w:hAnsi="Calibri" w:cs="Calibri"/>
          <w:color w:val="000000"/>
          <w:sz w:val="22"/>
        </w:rPr>
      </w:pPr>
    </w:p>
    <w:p w14:paraId="2D4D2D59" w14:textId="77777777" w:rsidR="002C4C2B" w:rsidRDefault="002C4C2B" w:rsidP="002C4C2B">
      <w:pPr>
        <w:autoSpaceDE w:val="0"/>
        <w:autoSpaceDN w:val="0"/>
        <w:adjustRightInd w:val="0"/>
        <w:spacing w:line="240" w:lineRule="auto"/>
        <w:rPr>
          <w:ins w:id="378" w:author="Hoppe, Michael" w:date="2020-10-14T09:26:00Z"/>
          <w:rFonts w:ascii="Calibri" w:hAnsi="Calibri" w:cs="Calibri"/>
          <w:color w:val="000000"/>
          <w:sz w:val="22"/>
        </w:rPr>
      </w:pPr>
      <w:ins w:id="379" w:author="Hoppe, Michael" w:date="2020-10-14T09:26:00Z">
        <w:r w:rsidRPr="003F12FB">
          <w:rPr>
            <w:rFonts w:ascii="Calibri" w:hAnsi="Calibri" w:cs="Calibri"/>
            <w:color w:val="000000"/>
            <w:sz w:val="22"/>
          </w:rPr>
          <w:t xml:space="preserve">A variety of technological solutions provide the potential to serve this backup requirement; for example, within the radio frequency (RF) domain “Signals of </w:t>
        </w:r>
        <w:proofErr w:type="spellStart"/>
        <w:r w:rsidRPr="003F12FB">
          <w:rPr>
            <w:rFonts w:ascii="Calibri" w:hAnsi="Calibri" w:cs="Calibri"/>
            <w:color w:val="000000"/>
            <w:sz w:val="22"/>
          </w:rPr>
          <w:t>OPportunity</w:t>
        </w:r>
        <w:proofErr w:type="spellEnd"/>
        <w:r w:rsidRPr="003F12FB">
          <w:rPr>
            <w:rFonts w:ascii="Calibri" w:hAnsi="Calibri" w:cs="Calibri"/>
            <w:color w:val="000000"/>
            <w:sz w:val="22"/>
          </w:rPr>
          <w:t>” (</w:t>
        </w:r>
        <w:proofErr w:type="spellStart"/>
        <w:r w:rsidRPr="003F12FB">
          <w:rPr>
            <w:rFonts w:ascii="Calibri" w:hAnsi="Calibri" w:cs="Calibri"/>
            <w:color w:val="000000"/>
            <w:sz w:val="22"/>
          </w:rPr>
          <w:t>SoOP</w:t>
        </w:r>
        <w:proofErr w:type="spellEnd"/>
        <w:r w:rsidRPr="003F12FB">
          <w:rPr>
            <w:rFonts w:ascii="Calibri" w:hAnsi="Calibri" w:cs="Calibri"/>
            <w:color w:val="000000"/>
            <w:sz w:val="22"/>
          </w:rPr>
          <w:t xml:space="preserve">) can deliver possible solutions. This term refers to the opportunistic use of RF signals, typically communications signals, which already exist in the geographical area of the user receiver. While these signals are not primarily intended for positioning, a </w:t>
        </w:r>
        <w:proofErr w:type="spellStart"/>
        <w:r w:rsidRPr="003F12FB">
          <w:rPr>
            <w:rFonts w:ascii="Calibri" w:hAnsi="Calibri" w:cs="Calibri"/>
            <w:color w:val="000000"/>
            <w:sz w:val="22"/>
          </w:rPr>
          <w:t>SoOP</w:t>
        </w:r>
        <w:proofErr w:type="spellEnd"/>
        <w:r w:rsidRPr="003F12FB">
          <w:rPr>
            <w:rFonts w:ascii="Calibri" w:hAnsi="Calibri" w:cs="Calibri"/>
            <w:color w:val="000000"/>
            <w:sz w:val="22"/>
          </w:rPr>
          <w:t xml:space="preserve"> navigation receiver attempts to exploit them as such. Specifically, if each </w:t>
        </w:r>
        <w:proofErr w:type="spellStart"/>
        <w:r w:rsidRPr="003F12FB">
          <w:rPr>
            <w:rFonts w:ascii="Calibri" w:hAnsi="Calibri" w:cs="Calibri"/>
            <w:color w:val="000000"/>
            <w:sz w:val="22"/>
          </w:rPr>
          <w:t>SoOP</w:t>
        </w:r>
        <w:proofErr w:type="spellEnd"/>
        <w:r w:rsidRPr="003F12FB">
          <w:rPr>
            <w:rFonts w:ascii="Calibri" w:hAnsi="Calibri" w:cs="Calibri"/>
            <w:color w:val="000000"/>
            <w:sz w:val="22"/>
          </w:rPr>
          <w:t xml:space="preserve"> can provide a (pseudo-)range to the receiver from a known location, a trilateration position solution is possible. </w:t>
        </w:r>
        <w:r>
          <w:rPr>
            <w:rFonts w:ascii="Calibri" w:hAnsi="Calibri" w:cs="Calibri"/>
            <w:color w:val="000000"/>
            <w:sz w:val="22"/>
          </w:rPr>
          <w:t xml:space="preserve">The use of such ranging signals from existing DGNSS maritime radio infrastructure is known as “R-Mode” (ranging mode). </w:t>
        </w:r>
        <w:r w:rsidRPr="00D86A0C">
          <w:rPr>
            <w:rFonts w:ascii="Calibri" w:hAnsi="Calibri" w:cs="Calibri"/>
            <w:color w:val="000000"/>
            <w:sz w:val="22"/>
          </w:rPr>
          <w:t xml:space="preserve">Even if it is impossible to derive a complete position solution from </w:t>
        </w:r>
        <w:r>
          <w:rPr>
            <w:rFonts w:ascii="Calibri" w:hAnsi="Calibri" w:cs="Calibri"/>
            <w:color w:val="000000"/>
            <w:sz w:val="22"/>
          </w:rPr>
          <w:t>R-Mode</w:t>
        </w:r>
        <w:r w:rsidRPr="00D86A0C">
          <w:rPr>
            <w:rFonts w:ascii="Calibri" w:hAnsi="Calibri" w:cs="Calibri"/>
            <w:color w:val="000000"/>
            <w:sz w:val="22"/>
          </w:rPr>
          <w:t xml:space="preserve"> (e.g. due to insufficient, less than three signals being present), the available </w:t>
        </w:r>
        <w:proofErr w:type="spellStart"/>
        <w:r w:rsidRPr="00D86A0C">
          <w:rPr>
            <w:rFonts w:ascii="Calibri" w:hAnsi="Calibri" w:cs="Calibri"/>
            <w:color w:val="000000"/>
            <w:sz w:val="22"/>
          </w:rPr>
          <w:t>pseudorange</w:t>
        </w:r>
        <w:proofErr w:type="spellEnd"/>
        <w:r w:rsidRPr="00D86A0C">
          <w:rPr>
            <w:rFonts w:ascii="Calibri" w:hAnsi="Calibri" w:cs="Calibri"/>
            <w:color w:val="000000"/>
            <w:sz w:val="22"/>
          </w:rPr>
          <w:t xml:space="preserve"> information combined with measurements from existing positioning systems </w:t>
        </w:r>
        <w:r>
          <w:rPr>
            <w:rFonts w:ascii="Calibri" w:hAnsi="Calibri" w:cs="Calibri"/>
            <w:color w:val="000000"/>
            <w:sz w:val="22"/>
          </w:rPr>
          <w:t xml:space="preserve">can </w:t>
        </w:r>
        <w:r w:rsidRPr="00D86A0C">
          <w:rPr>
            <w:rFonts w:ascii="Calibri" w:hAnsi="Calibri" w:cs="Calibri"/>
            <w:color w:val="000000"/>
            <w:sz w:val="22"/>
          </w:rPr>
          <w:t>provide a position solution</w:t>
        </w:r>
        <w:r>
          <w:rPr>
            <w:rFonts w:ascii="Calibri" w:hAnsi="Calibri" w:cs="Calibri"/>
            <w:color w:val="000000"/>
            <w:sz w:val="22"/>
          </w:rPr>
          <w:t>.</w:t>
        </w:r>
      </w:ins>
    </w:p>
    <w:p w14:paraId="04D18760" w14:textId="77777777" w:rsidR="002C4C2B" w:rsidRPr="00CE4E5F" w:rsidRDefault="002C4C2B" w:rsidP="002C4C2B">
      <w:pPr>
        <w:autoSpaceDE w:val="0"/>
        <w:autoSpaceDN w:val="0"/>
        <w:adjustRightInd w:val="0"/>
        <w:spacing w:line="240" w:lineRule="auto"/>
        <w:rPr>
          <w:ins w:id="380" w:author="Hoppe, Michael" w:date="2020-10-14T09:26:00Z"/>
          <w:rFonts w:ascii="Calibri" w:hAnsi="Calibri" w:cs="Calibri"/>
          <w:color w:val="000000"/>
          <w:sz w:val="22"/>
        </w:rPr>
      </w:pPr>
      <w:ins w:id="381" w:author="Hoppe, Michael" w:date="2020-10-14T09:26:00Z">
        <w:r w:rsidRPr="00CE4E5F">
          <w:rPr>
            <w:rFonts w:ascii="Calibri" w:hAnsi="Calibri" w:cs="Calibri"/>
            <w:color w:val="000000"/>
            <w:sz w:val="22"/>
          </w:rPr>
          <w:t>The IMO opened up the usage of multiple position fixing systems by the inauguration of the Multisystem - Radionavigation Receiver Performance Standard (MSC.401(95)) [4] and the associated GUIDELINES FOR SHIPBORNE POSITION, NAVIGATION AND TIMING (PNT) DATA PROCESSING (MSC.1/circ.1575), [5].</w:t>
        </w:r>
      </w:ins>
    </w:p>
    <w:p w14:paraId="754331C2" w14:textId="77777777" w:rsidR="002C4C2B" w:rsidRDefault="002C4C2B" w:rsidP="002C4C2B">
      <w:pPr>
        <w:autoSpaceDE w:val="0"/>
        <w:autoSpaceDN w:val="0"/>
        <w:adjustRightInd w:val="0"/>
        <w:spacing w:line="240" w:lineRule="auto"/>
        <w:rPr>
          <w:ins w:id="382" w:author="Hoppe, Michael" w:date="2020-10-14T09:26:00Z"/>
          <w:rFonts w:ascii="Calibri" w:hAnsi="Calibri" w:cs="Calibri"/>
          <w:color w:val="000000"/>
          <w:sz w:val="22"/>
        </w:rPr>
      </w:pPr>
      <w:ins w:id="383" w:author="Hoppe, Michael" w:date="2020-10-14T09:26:00Z">
        <w:r w:rsidRPr="00CE4E5F">
          <w:rPr>
            <w:rFonts w:ascii="Calibri" w:hAnsi="Calibri" w:cs="Calibri"/>
            <w:color w:val="000000"/>
            <w:sz w:val="22"/>
          </w:rPr>
          <w:t>For the first time this new performance standard allows the combination of any recognised IMO World-Wide Radionavigation System (WWRNS) with terrestrial position fixing systems as well as wide area augmentation systems. The rising numbers of available ranging signals from any source benefit the determination of position accuracy and associated integrity.</w:t>
        </w:r>
      </w:ins>
    </w:p>
    <w:p w14:paraId="2DD8CF0C" w14:textId="77777777" w:rsidR="002C4C2B" w:rsidRDefault="002C4C2B" w:rsidP="002C4C2B">
      <w:pPr>
        <w:autoSpaceDE w:val="0"/>
        <w:autoSpaceDN w:val="0"/>
        <w:adjustRightInd w:val="0"/>
        <w:spacing w:line="240" w:lineRule="auto"/>
        <w:rPr>
          <w:ins w:id="384" w:author="Hoppe, Michael" w:date="2020-10-14T09:26:00Z"/>
          <w:rFonts w:ascii="Calibri" w:hAnsi="Calibri" w:cs="Calibri"/>
          <w:color w:val="000000"/>
          <w:sz w:val="22"/>
        </w:rPr>
      </w:pPr>
    </w:p>
    <w:p w14:paraId="718BC4AA" w14:textId="77777777" w:rsidR="002C4C2B" w:rsidRDefault="002C4C2B" w:rsidP="002C4C2B">
      <w:pPr>
        <w:autoSpaceDE w:val="0"/>
        <w:autoSpaceDN w:val="0"/>
        <w:adjustRightInd w:val="0"/>
        <w:spacing w:line="240" w:lineRule="auto"/>
        <w:rPr>
          <w:ins w:id="385" w:author="Hoppe, Michael" w:date="2020-10-14T09:26:00Z"/>
          <w:rFonts w:ascii="Calibri" w:hAnsi="Calibri" w:cs="Calibri"/>
          <w:color w:val="000000"/>
          <w:sz w:val="22"/>
        </w:rPr>
      </w:pPr>
      <w:ins w:id="386" w:author="Hoppe, Michael" w:date="2020-10-14T09:26:00Z">
        <w:r>
          <w:rPr>
            <w:rFonts w:ascii="Calibri" w:hAnsi="Calibri" w:cs="Calibri"/>
            <w:color w:val="000000"/>
            <w:sz w:val="22"/>
          </w:rPr>
          <w:t xml:space="preserve">Based on various studies and implementation projects this guideline will focus on the R-Mode implementation using MF DGNSS radio beacon frequencies as well as VHF transmissions using the VDE terrestrial frequencies of VDES. Further a combination of such signals, including also LF ranging signals (e.g. from </w:t>
        </w:r>
        <w:proofErr w:type="spellStart"/>
        <w:r>
          <w:rPr>
            <w:rFonts w:ascii="Calibri" w:hAnsi="Calibri" w:cs="Calibri"/>
            <w:color w:val="000000"/>
            <w:sz w:val="22"/>
          </w:rPr>
          <w:t>eLoran</w:t>
        </w:r>
        <w:proofErr w:type="spellEnd"/>
        <w:r>
          <w:rPr>
            <w:rFonts w:ascii="Calibri" w:hAnsi="Calibri" w:cs="Calibri"/>
            <w:color w:val="000000"/>
            <w:sz w:val="22"/>
          </w:rPr>
          <w:t>), is a possible approach and will be described in this guideline.</w:t>
        </w:r>
      </w:ins>
    </w:p>
    <w:p w14:paraId="65624917" w14:textId="77777777" w:rsidR="002C4C2B" w:rsidRPr="00CA7A48" w:rsidRDefault="002C4C2B">
      <w:pPr>
        <w:pStyle w:val="BodyText"/>
        <w:pPrChange w:id="387" w:author="Hoppe, Michael" w:date="2020-10-14T09:25:00Z">
          <w:pPr>
            <w:pStyle w:val="Heading2"/>
          </w:pPr>
        </w:pPrChange>
      </w:pPr>
    </w:p>
    <w:p w14:paraId="6065AEAF" w14:textId="0AFC2E9E" w:rsidR="007D5175" w:rsidRDefault="00061990">
      <w:pPr>
        <w:pStyle w:val="Heading2"/>
        <w:rPr>
          <w:ins w:id="388" w:author="Hoppe, Michael" w:date="2020-10-14T09:26:00Z"/>
        </w:rPr>
      </w:pPr>
      <w:bookmarkStart w:id="389" w:name="_Toc53341971"/>
      <w:r>
        <w:t>Structure of document</w:t>
      </w:r>
      <w:bookmarkEnd w:id="389"/>
    </w:p>
    <w:p w14:paraId="0795190D" w14:textId="75290FB8" w:rsidR="002C4C2B" w:rsidRDefault="002C4C2B">
      <w:pPr>
        <w:pStyle w:val="Heading2separationline"/>
        <w:rPr>
          <w:ins w:id="390" w:author="Hoppe, Michael" w:date="2020-10-14T09:26:00Z"/>
        </w:rPr>
        <w:pPrChange w:id="391" w:author="Hoppe, Michael" w:date="2020-10-14T09:26:00Z">
          <w:pPr>
            <w:pStyle w:val="Heading2"/>
          </w:pPr>
        </w:pPrChange>
      </w:pPr>
    </w:p>
    <w:p w14:paraId="434CFA95" w14:textId="1DCED450" w:rsidR="002C4C2B" w:rsidRPr="00CA7A48" w:rsidDel="002C4C2B" w:rsidRDefault="002C4C2B">
      <w:pPr>
        <w:pStyle w:val="BodyText"/>
        <w:rPr>
          <w:del w:id="392" w:author="Hoppe, Michael" w:date="2020-10-14T09:27:00Z"/>
        </w:rPr>
        <w:pPrChange w:id="393" w:author="Hoppe, Michael" w:date="2020-10-14T09:26:00Z">
          <w:pPr>
            <w:pStyle w:val="Heading2"/>
          </w:pPr>
        </w:pPrChange>
      </w:pPr>
    </w:p>
    <w:p w14:paraId="37EB6896" w14:textId="77777777" w:rsidR="007D5175" w:rsidRDefault="00061990">
      <w:pPr>
        <w:pStyle w:val="Heading1"/>
      </w:pPr>
      <w:bookmarkStart w:id="394" w:name="_Toc53341972"/>
      <w:r>
        <w:lastRenderedPageBreak/>
        <w:t>Performance requirements</w:t>
      </w:r>
      <w:bookmarkEnd w:id="394"/>
      <w:r>
        <w:br/>
      </w:r>
    </w:p>
    <w:p w14:paraId="5D180361" w14:textId="77777777" w:rsidR="007D5175" w:rsidRDefault="00061990">
      <w:pPr>
        <w:pStyle w:val="Heading2"/>
      </w:pPr>
      <w:bookmarkStart w:id="395" w:name="_Toc53341973"/>
      <w:r>
        <w:t>Definitions</w:t>
      </w:r>
      <w:bookmarkEnd w:id="395"/>
    </w:p>
    <w:p w14:paraId="7D46859D" w14:textId="77777777" w:rsidR="007D5175" w:rsidRDefault="007D5175">
      <w:pPr>
        <w:pStyle w:val="Heading2separationline"/>
        <w:rPr>
          <w:lang w:eastAsia="da-DK"/>
        </w:rPr>
      </w:pPr>
    </w:p>
    <w:p w14:paraId="1580CF06" w14:textId="77777777" w:rsidR="007D5175" w:rsidRDefault="00061990">
      <w:pPr>
        <w:autoSpaceDE w:val="0"/>
        <w:autoSpaceDN w:val="0"/>
        <w:adjustRightInd w:val="0"/>
        <w:spacing w:line="240" w:lineRule="auto"/>
        <w:rPr>
          <w:rFonts w:ascii="Calibri" w:hAnsi="Calibri" w:cs="Calibri"/>
          <w:color w:val="000000"/>
          <w:sz w:val="22"/>
        </w:rPr>
      </w:pPr>
      <w:r>
        <w:rPr>
          <w:rFonts w:ascii="Calibri" w:hAnsi="Calibri" w:cs="Calibri"/>
          <w:color w:val="000000"/>
          <w:sz w:val="22"/>
        </w:rPr>
        <w:t>System performance is characterised by a number of different aspects, including Accuracy, Integrity, Continuity,</w:t>
      </w:r>
    </w:p>
    <w:p w14:paraId="0992DDBE" w14:textId="77777777" w:rsidR="007D5175" w:rsidRDefault="00061990">
      <w:pPr>
        <w:autoSpaceDE w:val="0"/>
        <w:autoSpaceDN w:val="0"/>
        <w:adjustRightInd w:val="0"/>
        <w:spacing w:line="240" w:lineRule="auto"/>
        <w:rPr>
          <w:rFonts w:ascii="Calibri" w:hAnsi="Calibri" w:cs="Calibri"/>
          <w:color w:val="000000"/>
          <w:sz w:val="22"/>
        </w:rPr>
      </w:pPr>
      <w:r>
        <w:rPr>
          <w:rFonts w:ascii="Calibri" w:hAnsi="Calibri" w:cs="Calibri"/>
          <w:color w:val="000000"/>
          <w:sz w:val="22"/>
        </w:rPr>
        <w:t>Availability and Coverage</w:t>
      </w:r>
      <w:r>
        <w:rPr>
          <w:rFonts w:ascii="Calibri" w:hAnsi="Calibri" w:cs="Calibri"/>
          <w:color w:val="000000"/>
          <w:sz w:val="14"/>
          <w:szCs w:val="14"/>
        </w:rPr>
        <w:t>2</w:t>
      </w:r>
      <w:r>
        <w:rPr>
          <w:rFonts w:ascii="Calibri" w:hAnsi="Calibri" w:cs="Calibri"/>
          <w:color w:val="000000"/>
          <w:sz w:val="22"/>
        </w:rPr>
        <w:t>, as:</w:t>
      </w:r>
    </w:p>
    <w:p w14:paraId="62517D37" w14:textId="77777777" w:rsidR="007D5175" w:rsidRDefault="007D5175">
      <w:pPr>
        <w:autoSpaceDE w:val="0"/>
        <w:autoSpaceDN w:val="0"/>
        <w:adjustRightInd w:val="0"/>
        <w:spacing w:line="240" w:lineRule="auto"/>
        <w:rPr>
          <w:rFonts w:ascii="Calibri" w:hAnsi="Calibri" w:cs="Calibri"/>
          <w:color w:val="000000"/>
          <w:sz w:val="22"/>
        </w:rPr>
      </w:pPr>
    </w:p>
    <w:p w14:paraId="6B3D93D9" w14:textId="77777777" w:rsidR="007D5175" w:rsidRDefault="00061990">
      <w:pPr>
        <w:autoSpaceDE w:val="0"/>
        <w:autoSpaceDN w:val="0"/>
        <w:adjustRightInd w:val="0"/>
        <w:spacing w:line="240" w:lineRule="auto"/>
        <w:rPr>
          <w:rFonts w:ascii="Calibri-Bold" w:hAnsi="Calibri-Bold" w:cs="Calibri-Bold"/>
          <w:b/>
          <w:bCs/>
          <w:color w:val="407DCA"/>
          <w:sz w:val="22"/>
        </w:rPr>
      </w:pPr>
      <w:r>
        <w:rPr>
          <w:rFonts w:ascii="Calibri-Bold" w:hAnsi="Calibri-Bold" w:cs="Calibri-Bold"/>
          <w:b/>
          <w:bCs/>
          <w:color w:val="407DCA"/>
          <w:sz w:val="22"/>
        </w:rPr>
        <w:t>2.1.1. A</w:t>
      </w:r>
      <w:r>
        <w:rPr>
          <w:rFonts w:ascii="Calibri-Bold" w:hAnsi="Calibri-Bold" w:cs="Calibri-Bold"/>
          <w:b/>
          <w:bCs/>
          <w:color w:val="407DCA"/>
          <w:szCs w:val="18"/>
        </w:rPr>
        <w:t xml:space="preserve">BSOLUTE ACCURACY </w:t>
      </w:r>
      <w:r>
        <w:rPr>
          <w:rFonts w:ascii="Calibri-Bold" w:hAnsi="Calibri-Bold" w:cs="Calibri-Bold"/>
          <w:b/>
          <w:bCs/>
          <w:color w:val="407DCA"/>
          <w:sz w:val="22"/>
        </w:rPr>
        <w:t>(G</w:t>
      </w:r>
      <w:r>
        <w:rPr>
          <w:rFonts w:ascii="Calibri-Bold" w:hAnsi="Calibri-Bold" w:cs="Calibri-Bold"/>
          <w:b/>
          <w:bCs/>
          <w:color w:val="407DCA"/>
          <w:szCs w:val="18"/>
        </w:rPr>
        <w:t xml:space="preserve">EODETIC OR </w:t>
      </w:r>
      <w:r>
        <w:rPr>
          <w:rFonts w:ascii="Calibri-Bold" w:hAnsi="Calibri-Bold" w:cs="Calibri-Bold"/>
          <w:b/>
          <w:bCs/>
          <w:color w:val="407DCA"/>
          <w:sz w:val="22"/>
        </w:rPr>
        <w:t>G</w:t>
      </w:r>
      <w:r>
        <w:rPr>
          <w:rFonts w:ascii="Calibri-Bold" w:hAnsi="Calibri-Bold" w:cs="Calibri-Bold"/>
          <w:b/>
          <w:bCs/>
          <w:color w:val="407DCA"/>
          <w:szCs w:val="18"/>
        </w:rPr>
        <w:t>EOGRAPHIC ACCURACY</w:t>
      </w:r>
      <w:r>
        <w:rPr>
          <w:rFonts w:ascii="Calibri-Bold" w:hAnsi="Calibri-Bold" w:cs="Calibri-Bold"/>
          <w:b/>
          <w:bCs/>
          <w:color w:val="407DCA"/>
          <w:sz w:val="22"/>
        </w:rPr>
        <w:t>)</w:t>
      </w:r>
    </w:p>
    <w:p w14:paraId="345DE91D" w14:textId="77777777" w:rsidR="007D5175" w:rsidRDefault="00061990">
      <w:pPr>
        <w:autoSpaceDE w:val="0"/>
        <w:autoSpaceDN w:val="0"/>
        <w:adjustRightInd w:val="0"/>
        <w:spacing w:line="240" w:lineRule="auto"/>
        <w:rPr>
          <w:rFonts w:ascii="Calibri" w:hAnsi="Calibri" w:cs="Calibri"/>
          <w:color w:val="000000"/>
          <w:sz w:val="22"/>
        </w:rPr>
      </w:pPr>
      <w:r>
        <w:rPr>
          <w:rFonts w:ascii="Calibri" w:hAnsi="Calibri" w:cs="Calibri"/>
          <w:color w:val="000000"/>
          <w:sz w:val="22"/>
        </w:rPr>
        <w:t>The accuracy of a position estimate with respect to the geographic or geodetic co‐ordinates of the Earth.</w:t>
      </w:r>
    </w:p>
    <w:p w14:paraId="11C4CBFD" w14:textId="77777777" w:rsidR="007D5175" w:rsidRDefault="007D5175">
      <w:pPr>
        <w:autoSpaceDE w:val="0"/>
        <w:autoSpaceDN w:val="0"/>
        <w:adjustRightInd w:val="0"/>
        <w:spacing w:line="240" w:lineRule="auto"/>
        <w:rPr>
          <w:rFonts w:ascii="Calibri-Bold" w:hAnsi="Calibri-Bold" w:cs="Calibri-Bold"/>
          <w:b/>
          <w:bCs/>
          <w:color w:val="407DCA"/>
          <w:sz w:val="22"/>
        </w:rPr>
      </w:pPr>
    </w:p>
    <w:p w14:paraId="45D26334" w14:textId="77777777" w:rsidR="007D5175" w:rsidRDefault="00061990">
      <w:pPr>
        <w:autoSpaceDE w:val="0"/>
        <w:autoSpaceDN w:val="0"/>
        <w:adjustRightInd w:val="0"/>
        <w:spacing w:line="240" w:lineRule="auto"/>
        <w:rPr>
          <w:rFonts w:ascii="Calibri-Bold" w:hAnsi="Calibri-Bold" w:cs="Calibri-Bold"/>
          <w:b/>
          <w:bCs/>
          <w:color w:val="407DCA"/>
          <w:szCs w:val="18"/>
        </w:rPr>
      </w:pPr>
      <w:r>
        <w:rPr>
          <w:rFonts w:ascii="Calibri-Bold" w:hAnsi="Calibri-Bold" w:cs="Calibri-Bold"/>
          <w:b/>
          <w:bCs/>
          <w:color w:val="407DCA"/>
          <w:sz w:val="22"/>
        </w:rPr>
        <w:t>2.1.2. I</w:t>
      </w:r>
      <w:r>
        <w:rPr>
          <w:rFonts w:ascii="Calibri-Bold" w:hAnsi="Calibri-Bold" w:cs="Calibri-Bold"/>
          <w:b/>
          <w:bCs/>
          <w:color w:val="407DCA"/>
          <w:szCs w:val="18"/>
        </w:rPr>
        <w:t>NTEGRITY</w:t>
      </w:r>
    </w:p>
    <w:p w14:paraId="3334A7DE" w14:textId="77777777" w:rsidR="007D5175" w:rsidRDefault="00061990">
      <w:pPr>
        <w:autoSpaceDE w:val="0"/>
        <w:autoSpaceDN w:val="0"/>
        <w:adjustRightInd w:val="0"/>
        <w:spacing w:line="240" w:lineRule="auto"/>
        <w:rPr>
          <w:rFonts w:ascii="Calibri" w:hAnsi="Calibri" w:cs="Calibri"/>
          <w:color w:val="000000"/>
          <w:sz w:val="22"/>
        </w:rPr>
      </w:pPr>
      <w:r>
        <w:rPr>
          <w:rFonts w:ascii="Calibri" w:hAnsi="Calibri" w:cs="Calibri"/>
          <w:color w:val="000000"/>
          <w:sz w:val="22"/>
        </w:rPr>
        <w:t>The ability to provide users with warnings within a specified time when the system should not be used for</w:t>
      </w:r>
    </w:p>
    <w:p w14:paraId="0618D1A9" w14:textId="77777777" w:rsidR="007D5175" w:rsidRDefault="00061990">
      <w:pPr>
        <w:autoSpaceDE w:val="0"/>
        <w:autoSpaceDN w:val="0"/>
        <w:adjustRightInd w:val="0"/>
        <w:spacing w:line="240" w:lineRule="auto"/>
        <w:rPr>
          <w:rFonts w:ascii="Calibri" w:hAnsi="Calibri" w:cs="Calibri"/>
          <w:color w:val="000000"/>
          <w:sz w:val="22"/>
        </w:rPr>
      </w:pPr>
      <w:r>
        <w:rPr>
          <w:rFonts w:ascii="Calibri" w:hAnsi="Calibri" w:cs="Calibri"/>
          <w:color w:val="000000"/>
          <w:sz w:val="22"/>
        </w:rPr>
        <w:t xml:space="preserve">navigation. </w:t>
      </w:r>
    </w:p>
    <w:p w14:paraId="012FE3FD" w14:textId="77777777" w:rsidR="007D5175" w:rsidRDefault="007D5175">
      <w:pPr>
        <w:autoSpaceDE w:val="0"/>
        <w:autoSpaceDN w:val="0"/>
        <w:adjustRightInd w:val="0"/>
        <w:spacing w:line="240" w:lineRule="auto"/>
        <w:rPr>
          <w:rFonts w:ascii="Calibri-Bold" w:hAnsi="Calibri-Bold" w:cs="Calibri-Bold"/>
          <w:b/>
          <w:bCs/>
          <w:color w:val="407DCA"/>
          <w:sz w:val="22"/>
        </w:rPr>
      </w:pPr>
    </w:p>
    <w:p w14:paraId="254A1F1A" w14:textId="77777777" w:rsidR="007D5175" w:rsidRDefault="00061990">
      <w:pPr>
        <w:autoSpaceDE w:val="0"/>
        <w:autoSpaceDN w:val="0"/>
        <w:adjustRightInd w:val="0"/>
        <w:spacing w:line="240" w:lineRule="auto"/>
        <w:rPr>
          <w:rFonts w:ascii="Calibri-Bold" w:hAnsi="Calibri-Bold" w:cs="Calibri-Bold"/>
          <w:b/>
          <w:bCs/>
          <w:color w:val="407DCA"/>
          <w:szCs w:val="18"/>
        </w:rPr>
      </w:pPr>
      <w:r>
        <w:rPr>
          <w:rFonts w:ascii="Calibri-Bold" w:hAnsi="Calibri-Bold" w:cs="Calibri-Bold"/>
          <w:b/>
          <w:bCs/>
          <w:color w:val="407DCA"/>
          <w:sz w:val="22"/>
        </w:rPr>
        <w:t>2.1.3. C</w:t>
      </w:r>
      <w:r>
        <w:rPr>
          <w:rFonts w:ascii="Calibri-Bold" w:hAnsi="Calibri-Bold" w:cs="Calibri-Bold"/>
          <w:b/>
          <w:bCs/>
          <w:color w:val="407DCA"/>
          <w:szCs w:val="18"/>
        </w:rPr>
        <w:t>ONTINUITY</w:t>
      </w:r>
    </w:p>
    <w:p w14:paraId="2797F925" w14:textId="77777777" w:rsidR="007D5175" w:rsidRDefault="00061990">
      <w:pPr>
        <w:autoSpaceDE w:val="0"/>
        <w:autoSpaceDN w:val="0"/>
        <w:adjustRightInd w:val="0"/>
        <w:spacing w:line="240" w:lineRule="auto"/>
        <w:rPr>
          <w:rFonts w:ascii="Calibri" w:hAnsi="Calibri" w:cs="Calibri"/>
          <w:color w:val="000000"/>
          <w:sz w:val="22"/>
        </w:rPr>
      </w:pPr>
      <w:r>
        <w:rPr>
          <w:rFonts w:ascii="Calibri" w:hAnsi="Calibri" w:cs="Calibri"/>
          <w:color w:val="000000"/>
          <w:sz w:val="22"/>
        </w:rPr>
        <w:t>The probability that, assuming a fault‐free receiver, a user will be able to determine position with specified</w:t>
      </w:r>
    </w:p>
    <w:p w14:paraId="0C3DD779" w14:textId="77777777" w:rsidR="007D5175" w:rsidRDefault="00061990">
      <w:pPr>
        <w:autoSpaceDE w:val="0"/>
        <w:autoSpaceDN w:val="0"/>
        <w:adjustRightInd w:val="0"/>
        <w:spacing w:line="240" w:lineRule="auto"/>
        <w:rPr>
          <w:rFonts w:ascii="Calibri" w:hAnsi="Calibri" w:cs="Calibri"/>
          <w:color w:val="000000"/>
          <w:sz w:val="22"/>
        </w:rPr>
      </w:pPr>
      <w:r>
        <w:rPr>
          <w:rFonts w:ascii="Calibri" w:hAnsi="Calibri" w:cs="Calibri"/>
          <w:color w:val="000000"/>
          <w:sz w:val="22"/>
        </w:rPr>
        <w:t>accuracy and is able to monitor the integrity of the determined position over the (short) time interval applicable</w:t>
      </w:r>
    </w:p>
    <w:p w14:paraId="3B8002AE" w14:textId="77777777" w:rsidR="007D5175" w:rsidRDefault="00061990">
      <w:pPr>
        <w:autoSpaceDE w:val="0"/>
        <w:autoSpaceDN w:val="0"/>
        <w:adjustRightInd w:val="0"/>
        <w:spacing w:line="240" w:lineRule="auto"/>
        <w:rPr>
          <w:rFonts w:ascii="Calibri" w:hAnsi="Calibri" w:cs="Calibri"/>
          <w:color w:val="000000"/>
          <w:sz w:val="22"/>
        </w:rPr>
      </w:pPr>
      <w:r>
        <w:rPr>
          <w:rFonts w:ascii="Calibri" w:hAnsi="Calibri" w:cs="Calibri"/>
          <w:color w:val="000000"/>
          <w:sz w:val="22"/>
        </w:rPr>
        <w:t>for a particular operation within a limited part of the coverage area.</w:t>
      </w:r>
    </w:p>
    <w:p w14:paraId="38F39482" w14:textId="77777777" w:rsidR="007D5175" w:rsidRDefault="007D5175">
      <w:pPr>
        <w:autoSpaceDE w:val="0"/>
        <w:autoSpaceDN w:val="0"/>
        <w:adjustRightInd w:val="0"/>
        <w:spacing w:line="240" w:lineRule="auto"/>
        <w:rPr>
          <w:rFonts w:ascii="Calibri-Bold" w:hAnsi="Calibri-Bold" w:cs="Calibri-Bold"/>
          <w:b/>
          <w:bCs/>
          <w:color w:val="407DCA"/>
          <w:sz w:val="22"/>
        </w:rPr>
      </w:pPr>
    </w:p>
    <w:p w14:paraId="7394FF5D" w14:textId="77777777" w:rsidR="007D5175" w:rsidRDefault="00061990">
      <w:pPr>
        <w:autoSpaceDE w:val="0"/>
        <w:autoSpaceDN w:val="0"/>
        <w:adjustRightInd w:val="0"/>
        <w:spacing w:line="240" w:lineRule="auto"/>
        <w:rPr>
          <w:rFonts w:ascii="Calibri-Bold" w:hAnsi="Calibri-Bold" w:cs="Calibri-Bold"/>
          <w:b/>
          <w:bCs/>
          <w:color w:val="407DCA"/>
          <w:szCs w:val="18"/>
        </w:rPr>
      </w:pPr>
      <w:r>
        <w:rPr>
          <w:rFonts w:ascii="Calibri-Bold" w:hAnsi="Calibri-Bold" w:cs="Calibri-Bold"/>
          <w:b/>
          <w:bCs/>
          <w:color w:val="407DCA"/>
          <w:sz w:val="22"/>
        </w:rPr>
        <w:t>2.1.4. A</w:t>
      </w:r>
      <w:r>
        <w:rPr>
          <w:rFonts w:ascii="Calibri-Bold" w:hAnsi="Calibri-Bold" w:cs="Calibri-Bold"/>
          <w:b/>
          <w:bCs/>
          <w:color w:val="407DCA"/>
          <w:szCs w:val="18"/>
        </w:rPr>
        <w:t>VAILABILITY</w:t>
      </w:r>
    </w:p>
    <w:p w14:paraId="36157F35" w14:textId="77777777" w:rsidR="007D5175" w:rsidRDefault="00061990">
      <w:pPr>
        <w:autoSpaceDE w:val="0"/>
        <w:autoSpaceDN w:val="0"/>
        <w:adjustRightInd w:val="0"/>
        <w:spacing w:line="240" w:lineRule="auto"/>
        <w:rPr>
          <w:rFonts w:ascii="Calibri" w:hAnsi="Calibri" w:cs="Calibri"/>
          <w:color w:val="000000"/>
          <w:sz w:val="22"/>
        </w:rPr>
      </w:pPr>
      <w:r>
        <w:rPr>
          <w:rFonts w:ascii="Calibri" w:hAnsi="Calibri" w:cs="Calibri"/>
          <w:color w:val="000000"/>
          <w:sz w:val="22"/>
        </w:rPr>
        <w:t>The percentage of time that an aid, or system of aids, is performing a required function under stated conditions</w:t>
      </w:r>
    </w:p>
    <w:p w14:paraId="71BDE7CC" w14:textId="77777777" w:rsidR="007D5175" w:rsidRDefault="00061990">
      <w:pPr>
        <w:autoSpaceDE w:val="0"/>
        <w:autoSpaceDN w:val="0"/>
        <w:adjustRightInd w:val="0"/>
        <w:spacing w:line="240" w:lineRule="auto"/>
        <w:rPr>
          <w:rFonts w:ascii="Calibri" w:hAnsi="Calibri" w:cs="Calibri"/>
          <w:color w:val="000000"/>
          <w:sz w:val="22"/>
        </w:rPr>
      </w:pPr>
      <w:r>
        <w:rPr>
          <w:rFonts w:ascii="Calibri" w:hAnsi="Calibri" w:cs="Calibri"/>
          <w:color w:val="000000"/>
          <w:sz w:val="22"/>
        </w:rPr>
        <w:t>(i.e. when it provides the required integrity for the given accuracy level). Non‐availability can be caused by</w:t>
      </w:r>
    </w:p>
    <w:p w14:paraId="1D726B42" w14:textId="77777777" w:rsidR="007D5175" w:rsidRDefault="00061990">
      <w:pPr>
        <w:autoSpaceDE w:val="0"/>
        <w:autoSpaceDN w:val="0"/>
        <w:adjustRightInd w:val="0"/>
        <w:spacing w:line="240" w:lineRule="auto"/>
        <w:rPr>
          <w:rFonts w:ascii="Calibri" w:hAnsi="Calibri" w:cs="Calibri"/>
          <w:color w:val="000000"/>
          <w:sz w:val="22"/>
        </w:rPr>
      </w:pPr>
      <w:r>
        <w:rPr>
          <w:rFonts w:ascii="Calibri" w:hAnsi="Calibri" w:cs="Calibri"/>
          <w:color w:val="000000"/>
          <w:sz w:val="22"/>
        </w:rPr>
        <w:t>scheduled and/or unscheduled interruptions.</w:t>
      </w:r>
    </w:p>
    <w:p w14:paraId="4989770D" w14:textId="77777777" w:rsidR="007D5175" w:rsidRDefault="007D5175">
      <w:pPr>
        <w:autoSpaceDE w:val="0"/>
        <w:autoSpaceDN w:val="0"/>
        <w:adjustRightInd w:val="0"/>
        <w:spacing w:line="240" w:lineRule="auto"/>
        <w:rPr>
          <w:rFonts w:ascii="Calibri-Bold" w:hAnsi="Calibri-Bold" w:cs="Calibri-Bold"/>
          <w:b/>
          <w:bCs/>
          <w:color w:val="407DCA"/>
          <w:sz w:val="22"/>
        </w:rPr>
      </w:pPr>
    </w:p>
    <w:p w14:paraId="39A910C7" w14:textId="77777777" w:rsidR="007D5175" w:rsidRDefault="00061990">
      <w:pPr>
        <w:autoSpaceDE w:val="0"/>
        <w:autoSpaceDN w:val="0"/>
        <w:adjustRightInd w:val="0"/>
        <w:spacing w:line="240" w:lineRule="auto"/>
        <w:rPr>
          <w:rFonts w:ascii="Calibri-Bold" w:hAnsi="Calibri-Bold" w:cs="Calibri-Bold"/>
          <w:b/>
          <w:bCs/>
          <w:color w:val="407DCA"/>
          <w:szCs w:val="18"/>
        </w:rPr>
      </w:pPr>
      <w:r>
        <w:rPr>
          <w:rFonts w:ascii="Calibri-Bold" w:hAnsi="Calibri-Bold" w:cs="Calibri-Bold"/>
          <w:b/>
          <w:bCs/>
          <w:color w:val="407DCA"/>
          <w:sz w:val="22"/>
        </w:rPr>
        <w:t>2.1.5. C</w:t>
      </w:r>
      <w:r>
        <w:rPr>
          <w:rFonts w:ascii="Calibri-Bold" w:hAnsi="Calibri-Bold" w:cs="Calibri-Bold"/>
          <w:b/>
          <w:bCs/>
          <w:color w:val="407DCA"/>
          <w:szCs w:val="18"/>
        </w:rPr>
        <w:t>OVERAGE</w:t>
      </w:r>
    </w:p>
    <w:p w14:paraId="25F58114" w14:textId="77777777" w:rsidR="007D5175" w:rsidRDefault="00061990">
      <w:pPr>
        <w:autoSpaceDE w:val="0"/>
        <w:autoSpaceDN w:val="0"/>
        <w:adjustRightInd w:val="0"/>
        <w:spacing w:line="240" w:lineRule="auto"/>
        <w:rPr>
          <w:rFonts w:ascii="Calibri" w:hAnsi="Calibri" w:cs="Calibri"/>
          <w:color w:val="000000"/>
          <w:sz w:val="22"/>
        </w:rPr>
      </w:pPr>
      <w:r>
        <w:rPr>
          <w:rFonts w:ascii="Calibri" w:hAnsi="Calibri" w:cs="Calibri"/>
          <w:color w:val="000000"/>
          <w:sz w:val="22"/>
        </w:rPr>
        <w:t>The coverage provided by a radionavigation system is that surface area or space volume in which the signals are</w:t>
      </w:r>
    </w:p>
    <w:p w14:paraId="5665AD7D" w14:textId="77777777" w:rsidR="007D5175" w:rsidRDefault="00061990">
      <w:pPr>
        <w:pStyle w:val="BodyText"/>
        <w:rPr>
          <w:rFonts w:ascii="Calibri" w:hAnsi="Calibri" w:cs="Calibri"/>
          <w:color w:val="000000"/>
        </w:rPr>
      </w:pPr>
      <w:r>
        <w:rPr>
          <w:rFonts w:ascii="Calibri" w:hAnsi="Calibri" w:cs="Calibri"/>
          <w:color w:val="000000"/>
        </w:rPr>
        <w:t>adequate to permit the user to determine position to a specified level of performance.</w:t>
      </w:r>
    </w:p>
    <w:p w14:paraId="15BD6A5B" w14:textId="77777777" w:rsidR="007D5175" w:rsidRDefault="007D5175">
      <w:pPr>
        <w:pStyle w:val="BodyText"/>
        <w:rPr>
          <w:lang w:eastAsia="da-DK"/>
        </w:rPr>
      </w:pPr>
    </w:p>
    <w:p w14:paraId="1EA5E5A6" w14:textId="77777777" w:rsidR="007D5175" w:rsidRDefault="00061990">
      <w:pPr>
        <w:pStyle w:val="Heading2"/>
      </w:pPr>
      <w:bookmarkStart w:id="396" w:name="_Toc53341974"/>
      <w:r>
        <w:t>General R-Mode Requirements</w:t>
      </w:r>
      <w:bookmarkEnd w:id="396"/>
    </w:p>
    <w:p w14:paraId="5D67DACF" w14:textId="77777777" w:rsidR="007D5175" w:rsidRDefault="007D5175">
      <w:pPr>
        <w:pStyle w:val="Heading2separationline"/>
        <w:rPr>
          <w:lang w:eastAsia="da-DK"/>
        </w:rPr>
      </w:pPr>
    </w:p>
    <w:p w14:paraId="7442184E" w14:textId="212F211E" w:rsidR="007D5175" w:rsidRDefault="00061990">
      <w:pPr>
        <w:autoSpaceDE w:val="0"/>
        <w:autoSpaceDN w:val="0"/>
        <w:adjustRightInd w:val="0"/>
        <w:spacing w:line="240" w:lineRule="auto"/>
        <w:rPr>
          <w:color w:val="000000" w:themeColor="text1"/>
          <w:sz w:val="22"/>
        </w:rPr>
      </w:pPr>
      <w:r>
        <w:rPr>
          <w:color w:val="000000" w:themeColor="text1"/>
          <w:sz w:val="22"/>
        </w:rPr>
        <w:t>Many operational, technical, economical, and radio frequency spectrum allocation related factors are considered in determining the set of required parameters for a potential backup to GNSS as a component of PNT system. . Most leading IMO and IALA documents show, that important technical parameters include: system accuracy, integrity, coverage, continuity, availability, reliability and radio frequency spectrum usage. Certain parameters, such as anti-jamming immunity, will also affect civil PNT service availability. The expected investment in the shore-based service provider equipment and user onboard equipment must also be considered. In most cases, the systems that are in place today were developed to meet different user requirements but can easily be reused. This resulted in the proliferation of multiple use of existing systems and is one of the strong advantages of R-Mode radionavigation service. R-Mode is intended to provide backup functionality to GNSS, either as a contingency system that allows safe completion of a manoeuvre or as a backup system that ensures continuation of the navigation application,</w:t>
      </w:r>
      <w:r>
        <w:t xml:space="preserve"> </w:t>
      </w:r>
      <w:r>
        <w:rPr>
          <w:color w:val="000000" w:themeColor="text1"/>
          <w:sz w:val="22"/>
        </w:rPr>
        <w:t xml:space="preserve">but not necessarily with the full functionality of GNSS, [IALA R-129]. </w:t>
      </w:r>
    </w:p>
    <w:p w14:paraId="26AB51C3" w14:textId="693174E5" w:rsidR="007D5175" w:rsidRDefault="00061990">
      <w:pPr>
        <w:autoSpaceDE w:val="0"/>
        <w:autoSpaceDN w:val="0"/>
        <w:adjustRightInd w:val="0"/>
        <w:spacing w:line="240" w:lineRule="auto"/>
        <w:rPr>
          <w:color w:val="404040"/>
          <w:sz w:val="22"/>
        </w:rPr>
      </w:pPr>
      <w:r>
        <w:rPr>
          <w:color w:val="000000" w:themeColor="text1"/>
          <w:sz w:val="22"/>
        </w:rPr>
        <w:t>In contrast to GNSS, which has global coverage, the R-Mode system cannot achieve global coverage due to the limited range of the MF and VHF signals. To support the mariner world-wide it is important that navigation services are globally harmonization and in line with the e-Navigation. The highest risk for degradation of the GNSS signals due to intentional and unintentional interferences is expected to be in coastal waters. R-Mode, as a system, is designed for coverage in coastal waters and for port approach and restricted waters.</w:t>
      </w:r>
    </w:p>
    <w:p w14:paraId="156C6F33" w14:textId="77777777" w:rsidR="007D5175" w:rsidRDefault="007D5175">
      <w:pPr>
        <w:autoSpaceDE w:val="0"/>
        <w:autoSpaceDN w:val="0"/>
        <w:adjustRightInd w:val="0"/>
        <w:spacing w:line="240" w:lineRule="auto"/>
        <w:rPr>
          <w:rFonts w:cstheme="minorHAnsi"/>
          <w:lang w:eastAsia="da-DK"/>
        </w:rPr>
      </w:pPr>
    </w:p>
    <w:p w14:paraId="7BF2A455" w14:textId="77777777" w:rsidR="007D5175" w:rsidRDefault="00061990">
      <w:pPr>
        <w:pStyle w:val="Heading2"/>
      </w:pPr>
      <w:bookmarkStart w:id="397" w:name="_Toc53341975"/>
      <w:r>
        <w:t>R-Mode user requirements for onboard positioning performance</w:t>
      </w:r>
      <w:bookmarkEnd w:id="397"/>
    </w:p>
    <w:p w14:paraId="2697428C" w14:textId="77777777" w:rsidR="007D5175" w:rsidRDefault="007D5175">
      <w:pPr>
        <w:pStyle w:val="Heading2separationline"/>
        <w:rPr>
          <w:lang w:eastAsia="da-DK"/>
        </w:rPr>
      </w:pPr>
    </w:p>
    <w:p w14:paraId="13E0BD78" w14:textId="769D5C32" w:rsidR="007D5175" w:rsidRDefault="00061990">
      <w:pPr>
        <w:autoSpaceDE w:val="0"/>
        <w:autoSpaceDN w:val="0"/>
        <w:adjustRightInd w:val="0"/>
        <w:spacing w:line="240" w:lineRule="auto"/>
        <w:rPr>
          <w:color w:val="404040"/>
          <w:sz w:val="22"/>
        </w:rPr>
      </w:pPr>
      <w:r>
        <w:rPr>
          <w:color w:val="404040" w:themeColor="text1" w:themeTint="BF"/>
          <w:sz w:val="22"/>
        </w:rPr>
        <w:t xml:space="preserve">Since 1974 the UN/ IMO SOLAS (Safety of Life at Sea) Convention and its amendments enforce the carriage requirements on minimum equipment needed for safe voyage at sea. Currently any vessel operated under SOLAS </w:t>
      </w:r>
      <w:r>
        <w:rPr>
          <w:color w:val="404040" w:themeColor="text1" w:themeTint="BF"/>
          <w:sz w:val="22"/>
        </w:rPr>
        <w:lastRenderedPageBreak/>
        <w:t>is required to carry at least one electronic position fixing system (EPFS). The minimum performance of this system is described in IMO Performance Standards. These standards are available for single GNSS like GPS,</w:t>
      </w:r>
    </w:p>
    <w:p w14:paraId="2FD15872" w14:textId="77777777" w:rsidR="007D5175" w:rsidRDefault="00061990">
      <w:pPr>
        <w:autoSpaceDE w:val="0"/>
        <w:autoSpaceDN w:val="0"/>
        <w:adjustRightInd w:val="0"/>
        <w:spacing w:line="240" w:lineRule="auto"/>
        <w:rPr>
          <w:rFonts w:cstheme="minorHAnsi"/>
          <w:color w:val="404040"/>
          <w:sz w:val="22"/>
        </w:rPr>
      </w:pPr>
      <w:r>
        <w:rPr>
          <w:rFonts w:cstheme="minorHAnsi"/>
          <w:color w:val="404040"/>
          <w:sz w:val="22"/>
        </w:rPr>
        <w:t xml:space="preserve">Galileo, GLONASS and </w:t>
      </w:r>
      <w:proofErr w:type="spellStart"/>
      <w:r>
        <w:rPr>
          <w:rFonts w:cstheme="minorHAnsi"/>
          <w:color w:val="404040"/>
          <w:sz w:val="22"/>
        </w:rPr>
        <w:t>BeiDou</w:t>
      </w:r>
      <w:proofErr w:type="spellEnd"/>
      <w:r>
        <w:rPr>
          <w:rFonts w:cstheme="minorHAnsi"/>
          <w:color w:val="404040"/>
          <w:sz w:val="22"/>
        </w:rPr>
        <w:t xml:space="preserve"> as well as for combined GPS/GLONASS.</w:t>
      </w:r>
    </w:p>
    <w:p w14:paraId="0D3ADB91" w14:textId="77777777" w:rsidR="007D5175" w:rsidRDefault="007D5175">
      <w:pPr>
        <w:autoSpaceDE w:val="0"/>
        <w:autoSpaceDN w:val="0"/>
        <w:adjustRightInd w:val="0"/>
        <w:spacing w:line="240" w:lineRule="auto"/>
        <w:rPr>
          <w:rFonts w:cstheme="minorHAnsi"/>
          <w:color w:val="404040"/>
          <w:sz w:val="22"/>
        </w:rPr>
      </w:pPr>
    </w:p>
    <w:p w14:paraId="26060E76" w14:textId="77777777" w:rsidR="007D5175" w:rsidRDefault="00061990">
      <w:pPr>
        <w:autoSpaceDE w:val="0"/>
        <w:autoSpaceDN w:val="0"/>
        <w:adjustRightInd w:val="0"/>
        <w:spacing w:line="240" w:lineRule="auto"/>
        <w:rPr>
          <w:rFonts w:cstheme="minorHAnsi"/>
          <w:color w:val="404040"/>
          <w:sz w:val="22"/>
        </w:rPr>
      </w:pPr>
      <w:r>
        <w:rPr>
          <w:rFonts w:cstheme="minorHAnsi"/>
          <w:color w:val="404040"/>
          <w:sz w:val="22"/>
        </w:rPr>
        <w:t>IMO Resolutions A.915 (22), [</w:t>
      </w:r>
      <w:r>
        <w:rPr>
          <w:rFonts w:cstheme="minorHAnsi"/>
          <w:color w:val="404040"/>
          <w:sz w:val="22"/>
          <w:highlight w:val="yellow"/>
        </w:rPr>
        <w:t>x</w:t>
      </w:r>
      <w:r>
        <w:rPr>
          <w:rFonts w:cstheme="minorHAnsi"/>
          <w:color w:val="404040"/>
          <w:sz w:val="22"/>
        </w:rPr>
        <w:t>] and A.1046(27), [</w:t>
      </w:r>
      <w:r>
        <w:rPr>
          <w:rFonts w:cstheme="minorHAnsi"/>
          <w:color w:val="404040"/>
          <w:sz w:val="22"/>
          <w:highlight w:val="yellow"/>
        </w:rPr>
        <w:t>x</w:t>
      </w:r>
      <w:r>
        <w:rPr>
          <w:rFonts w:cstheme="minorHAnsi"/>
          <w:color w:val="404040"/>
          <w:sz w:val="22"/>
        </w:rPr>
        <w:t xml:space="preserve">] detail the requirements for future GNSS and WWRNSs considering vessels operating in ocean and harbour entrances, harbour approaches and coastal waters. These requirements are typically described by: accuracy, integrity, availability, and continuity for positioning. </w:t>
      </w:r>
    </w:p>
    <w:p w14:paraId="516594F7" w14:textId="77777777" w:rsidR="007D5175" w:rsidRDefault="007D5175">
      <w:pPr>
        <w:autoSpaceDE w:val="0"/>
        <w:autoSpaceDN w:val="0"/>
        <w:adjustRightInd w:val="0"/>
        <w:spacing w:line="240" w:lineRule="auto"/>
        <w:rPr>
          <w:rFonts w:cstheme="minorHAnsi"/>
          <w:color w:val="404040"/>
          <w:sz w:val="22"/>
        </w:rPr>
      </w:pPr>
    </w:p>
    <w:p w14:paraId="4110A83D" w14:textId="77777777" w:rsidR="007D5175" w:rsidRDefault="00061990">
      <w:pPr>
        <w:autoSpaceDE w:val="0"/>
        <w:autoSpaceDN w:val="0"/>
        <w:adjustRightInd w:val="0"/>
        <w:spacing w:line="240" w:lineRule="auto"/>
        <w:rPr>
          <w:color w:val="404040"/>
          <w:sz w:val="22"/>
        </w:rPr>
      </w:pPr>
      <w:commentRangeStart w:id="398"/>
      <w:r>
        <w:rPr>
          <w:color w:val="000000" w:themeColor="text1"/>
          <w:sz w:val="22"/>
        </w:rPr>
        <w:t xml:space="preserve">A stand-alone fully operational R-Mode receiver would need to comply with the </w:t>
      </w:r>
      <w:commentRangeStart w:id="399"/>
      <w:commentRangeStart w:id="400"/>
      <w:r>
        <w:rPr>
          <w:color w:val="000000" w:themeColor="text1"/>
          <w:sz w:val="22"/>
        </w:rPr>
        <w:t>above stated values</w:t>
      </w:r>
      <w:commentRangeEnd w:id="399"/>
      <w:r>
        <w:commentReference w:id="399"/>
      </w:r>
      <w:commentRangeEnd w:id="400"/>
      <w:r>
        <w:commentReference w:id="400"/>
      </w:r>
      <w:r>
        <w:rPr>
          <w:color w:val="000000" w:themeColor="text1"/>
          <w:sz w:val="22"/>
        </w:rPr>
        <w:t xml:space="preserve"> at any time within R-Mode reception area. </w:t>
      </w:r>
      <w:commentRangeEnd w:id="398"/>
      <w:r>
        <w:rPr>
          <w:rStyle w:val="CommentReference"/>
        </w:rPr>
        <w:commentReference w:id="398"/>
      </w:r>
      <w:r>
        <w:rPr>
          <w:color w:val="000000" w:themeColor="text1"/>
          <w:sz w:val="22"/>
        </w:rPr>
        <w:t xml:space="preserve">The R-Mode system will be a regionally offered service unlike the GNSS. Depending on the different levels of R-Mode realization, as described in chapter </w:t>
      </w:r>
      <w:r>
        <w:rPr>
          <w:color w:val="000000" w:themeColor="text1"/>
          <w:sz w:val="22"/>
          <w:highlight w:val="yellow"/>
        </w:rPr>
        <w:t>y</w:t>
      </w:r>
      <w:r>
        <w:rPr>
          <w:color w:val="000000" w:themeColor="text1"/>
          <w:sz w:val="22"/>
        </w:rPr>
        <w:t xml:space="preserve">, the R-Mode capability varies from simple </w:t>
      </w:r>
      <w:commentRangeStart w:id="401"/>
      <w:commentRangeStart w:id="402"/>
      <w:r>
        <w:rPr>
          <w:color w:val="000000" w:themeColor="text1"/>
          <w:sz w:val="22"/>
        </w:rPr>
        <w:t>augmentation</w:t>
      </w:r>
      <w:commentRangeEnd w:id="401"/>
      <w:r>
        <w:commentReference w:id="401"/>
      </w:r>
      <w:commentRangeEnd w:id="402"/>
      <w:r>
        <w:commentReference w:id="402"/>
      </w:r>
      <w:r>
        <w:rPr>
          <w:color w:val="000000" w:themeColor="text1"/>
          <w:sz w:val="22"/>
        </w:rPr>
        <w:t xml:space="preserve"> service to fully operational, GNSS independent, EPFS.</w:t>
      </w:r>
    </w:p>
    <w:p w14:paraId="37130434" w14:textId="77777777" w:rsidR="007D5175" w:rsidRDefault="007D5175">
      <w:pPr>
        <w:autoSpaceDE w:val="0"/>
        <w:autoSpaceDN w:val="0"/>
        <w:adjustRightInd w:val="0"/>
        <w:spacing w:line="240" w:lineRule="auto"/>
        <w:rPr>
          <w:rFonts w:cstheme="minorHAnsi"/>
          <w:color w:val="404040"/>
          <w:sz w:val="22"/>
        </w:rPr>
      </w:pPr>
    </w:p>
    <w:p w14:paraId="6F9502C6" w14:textId="77777777" w:rsidR="007D5175" w:rsidRDefault="00061990">
      <w:pPr>
        <w:autoSpaceDE w:val="0"/>
        <w:autoSpaceDN w:val="0"/>
        <w:adjustRightInd w:val="0"/>
        <w:spacing w:line="240" w:lineRule="auto"/>
        <w:rPr>
          <w:color w:val="404040"/>
          <w:sz w:val="22"/>
        </w:rPr>
      </w:pPr>
      <w:commentRangeStart w:id="403"/>
      <w:r>
        <w:rPr>
          <w:color w:val="404040" w:themeColor="text1" w:themeTint="BF"/>
          <w:sz w:val="22"/>
        </w:rPr>
        <w:t>In general, two ways of R-Mode inauguration are considered:</w:t>
      </w:r>
    </w:p>
    <w:p w14:paraId="42985580" w14:textId="77777777" w:rsidR="007D5175" w:rsidRDefault="00061990">
      <w:pPr>
        <w:pStyle w:val="ListParagraph"/>
        <w:numPr>
          <w:ilvl w:val="0"/>
          <w:numId w:val="42"/>
        </w:numPr>
        <w:autoSpaceDE w:val="0"/>
        <w:autoSpaceDN w:val="0"/>
        <w:adjustRightInd w:val="0"/>
        <w:spacing w:line="240" w:lineRule="auto"/>
        <w:rPr>
          <w:rFonts w:cstheme="minorHAnsi"/>
          <w:color w:val="404040"/>
        </w:rPr>
      </w:pPr>
      <w:r>
        <w:rPr>
          <w:rFonts w:cstheme="minorHAnsi"/>
          <w:color w:val="404040"/>
        </w:rPr>
        <w:t xml:space="preserve">First approach would be the development of an R-Mode Performance Standard within IMO, just as those already in force for GNSS. This implies an R-Mode development as stand-alone EPFS. </w:t>
      </w:r>
      <w:r>
        <w:rPr>
          <w:rFonts w:eastAsia="SymbolMT" w:cstheme="minorHAnsi"/>
          <w:color w:val="404040"/>
        </w:rPr>
        <w:t xml:space="preserve"> </w:t>
      </w:r>
    </w:p>
    <w:p w14:paraId="6914D4CE" w14:textId="77777777" w:rsidR="007D5175" w:rsidRDefault="00061990">
      <w:pPr>
        <w:pStyle w:val="ListParagraph"/>
        <w:numPr>
          <w:ilvl w:val="0"/>
          <w:numId w:val="42"/>
        </w:numPr>
        <w:autoSpaceDE w:val="0"/>
        <w:autoSpaceDN w:val="0"/>
        <w:adjustRightInd w:val="0"/>
        <w:spacing w:line="240" w:lineRule="auto"/>
        <w:rPr>
          <w:rFonts w:cstheme="minorHAnsi"/>
          <w:color w:val="404040"/>
        </w:rPr>
      </w:pPr>
      <w:r>
        <w:rPr>
          <w:rFonts w:cstheme="minorHAnsi"/>
          <w:color w:val="404040"/>
        </w:rPr>
        <w:t xml:space="preserve">Second approach would be an open approach making use of the latest developments on the Multi-System Radionavigation Receiver (MSR). An integration of R-Mode capability into the MSR as a terrestrial component does not rely on fully stand-alone R-Mode capability and enables the exploitation of any kind of R-Mode signals at least for integrity calculations. </w:t>
      </w:r>
    </w:p>
    <w:p w14:paraId="5F34E3B6" w14:textId="77777777" w:rsidR="007D5175" w:rsidRDefault="00061990">
      <w:pPr>
        <w:autoSpaceDE w:val="0"/>
        <w:autoSpaceDN w:val="0"/>
        <w:adjustRightInd w:val="0"/>
        <w:spacing w:line="240" w:lineRule="auto"/>
        <w:rPr>
          <w:rFonts w:cstheme="minorHAnsi"/>
          <w:color w:val="404040"/>
          <w:sz w:val="22"/>
        </w:rPr>
      </w:pPr>
      <w:r>
        <w:rPr>
          <w:rFonts w:cstheme="minorHAnsi"/>
          <w:color w:val="404040"/>
          <w:sz w:val="22"/>
        </w:rPr>
        <w:t>IMO opened up a new path towards major improvements in accuracy, availability, continuity and integrity by the inauguration of the new Performance Standard for Multi-System Radionavigation Receivers (MSR) (MSC.401(95)) and the associated GUIDELINES FOR SHIPBORNE POSITION, NAVIGATION AND TIMING (PNT) DATA PROCESSING (MSC.1/circ.1575), [5].</w:t>
      </w:r>
      <w:commentRangeEnd w:id="403"/>
      <w:r>
        <w:rPr>
          <w:rStyle w:val="CommentReference"/>
        </w:rPr>
        <w:commentReference w:id="403"/>
      </w:r>
    </w:p>
    <w:p w14:paraId="3A824C9F" w14:textId="0FD6A1B4" w:rsidR="007D5175" w:rsidRDefault="00061990">
      <w:pPr>
        <w:autoSpaceDE w:val="0"/>
        <w:autoSpaceDN w:val="0"/>
        <w:adjustRightInd w:val="0"/>
        <w:spacing w:line="240" w:lineRule="auto"/>
        <w:rPr>
          <w:color w:val="404040"/>
          <w:sz w:val="22"/>
        </w:rPr>
      </w:pPr>
      <w:r>
        <w:rPr>
          <w:color w:val="000000" w:themeColor="text1"/>
          <w:sz w:val="22"/>
        </w:rPr>
        <w:t>Minimum requirements for a terrestrial GNSS backup system were extracted from IMO and IALA publications. As a result, “suggested minimum user requirements for general navigation</w:t>
      </w:r>
    </w:p>
    <w:p w14:paraId="33C2422F" w14:textId="77777777" w:rsidR="007D5175" w:rsidRDefault="00061990">
      <w:pPr>
        <w:autoSpaceDE w:val="0"/>
        <w:autoSpaceDN w:val="0"/>
        <w:adjustRightInd w:val="0"/>
        <w:spacing w:line="240" w:lineRule="auto"/>
        <w:rPr>
          <w:color w:val="404040"/>
          <w:sz w:val="22"/>
        </w:rPr>
      </w:pPr>
      <w:r>
        <w:rPr>
          <w:color w:val="000000" w:themeColor="text1"/>
          <w:sz w:val="22"/>
        </w:rPr>
        <w:t xml:space="preserve">(backup system) are shown in Table </w:t>
      </w:r>
      <w:r>
        <w:rPr>
          <w:color w:val="000000" w:themeColor="text1"/>
          <w:sz w:val="22"/>
          <w:highlight w:val="yellow"/>
        </w:rPr>
        <w:t>x-y</w:t>
      </w:r>
      <w:r>
        <w:rPr>
          <w:color w:val="000000" w:themeColor="text1"/>
          <w:sz w:val="22"/>
        </w:rPr>
        <w:t xml:space="preserve"> (</w:t>
      </w:r>
      <w:commentRangeStart w:id="404"/>
      <w:commentRangeStart w:id="405"/>
      <w:r>
        <w:rPr>
          <w:color w:val="000000" w:themeColor="text1"/>
          <w:sz w:val="22"/>
        </w:rPr>
        <w:t>see Appendix 1 of IALA Recommendation R-129, [</w:t>
      </w:r>
      <w:r>
        <w:rPr>
          <w:color w:val="000000" w:themeColor="text1"/>
          <w:sz w:val="22"/>
          <w:highlight w:val="yellow"/>
        </w:rPr>
        <w:t>X</w:t>
      </w:r>
      <w:r>
        <w:rPr>
          <w:color w:val="000000" w:themeColor="text1"/>
          <w:sz w:val="22"/>
        </w:rPr>
        <w:t>]</w:t>
      </w:r>
      <w:commentRangeEnd w:id="404"/>
      <w:r>
        <w:commentReference w:id="404"/>
      </w:r>
      <w:commentRangeEnd w:id="405"/>
      <w:r>
        <w:commentReference w:id="405"/>
      </w:r>
      <w:r>
        <w:rPr>
          <w:color w:val="000000" w:themeColor="text1"/>
          <w:sz w:val="22"/>
        </w:rPr>
        <w:t>). These requirements must be taken into consideration while designing components of the R-Mode system and service.</w:t>
      </w:r>
    </w:p>
    <w:p w14:paraId="3E71D76C" w14:textId="77777777" w:rsidR="007D5175" w:rsidRDefault="007D5175">
      <w:pPr>
        <w:autoSpaceDE w:val="0"/>
        <w:autoSpaceDN w:val="0"/>
        <w:adjustRightInd w:val="0"/>
        <w:spacing w:line="240" w:lineRule="auto"/>
        <w:rPr>
          <w:rFonts w:cstheme="minorHAnsi"/>
          <w:lang w:eastAsia="da-DK"/>
        </w:rPr>
      </w:pPr>
    </w:p>
    <w:p w14:paraId="3062159D" w14:textId="77777777" w:rsidR="007D5175" w:rsidRDefault="007D5175">
      <w:pPr>
        <w:autoSpaceDE w:val="0"/>
        <w:autoSpaceDN w:val="0"/>
        <w:adjustRightInd w:val="0"/>
        <w:spacing w:line="240" w:lineRule="auto"/>
        <w:rPr>
          <w:rFonts w:cstheme="minorHAnsi"/>
          <w:lang w:eastAsia="da-DK"/>
        </w:rPr>
      </w:pPr>
    </w:p>
    <w:p w14:paraId="3DE3F789" w14:textId="77777777" w:rsidR="007D5175" w:rsidRDefault="007D5175">
      <w:pPr>
        <w:autoSpaceDE w:val="0"/>
        <w:autoSpaceDN w:val="0"/>
        <w:adjustRightInd w:val="0"/>
        <w:spacing w:line="240" w:lineRule="auto"/>
        <w:rPr>
          <w:rFonts w:cstheme="minorHAnsi"/>
          <w:lang w:eastAsia="da-DK"/>
        </w:rPr>
      </w:pPr>
    </w:p>
    <w:p w14:paraId="6D9C11E4" w14:textId="77777777" w:rsidR="007D5175" w:rsidRDefault="007D5175">
      <w:pPr>
        <w:autoSpaceDE w:val="0"/>
        <w:autoSpaceDN w:val="0"/>
        <w:adjustRightInd w:val="0"/>
        <w:spacing w:line="240" w:lineRule="auto"/>
        <w:rPr>
          <w:rFonts w:cstheme="minorHAnsi"/>
          <w:lang w:eastAsia="da-DK"/>
        </w:rPr>
      </w:pPr>
    </w:p>
    <w:p w14:paraId="176750D7" w14:textId="77777777" w:rsidR="007D5175" w:rsidRDefault="007D5175">
      <w:pPr>
        <w:autoSpaceDE w:val="0"/>
        <w:autoSpaceDN w:val="0"/>
        <w:adjustRightInd w:val="0"/>
        <w:spacing w:line="240" w:lineRule="auto"/>
        <w:rPr>
          <w:rFonts w:cstheme="minorHAnsi"/>
          <w:lang w:eastAsia="da-DK"/>
        </w:rPr>
      </w:pPr>
    </w:p>
    <w:p w14:paraId="71950911" w14:textId="77777777" w:rsidR="007D5175" w:rsidRDefault="007D5175">
      <w:pPr>
        <w:autoSpaceDE w:val="0"/>
        <w:autoSpaceDN w:val="0"/>
        <w:adjustRightInd w:val="0"/>
        <w:spacing w:line="240" w:lineRule="auto"/>
        <w:rPr>
          <w:rFonts w:cstheme="minorHAnsi"/>
          <w:lang w:eastAsia="da-DK"/>
        </w:rPr>
      </w:pPr>
    </w:p>
    <w:p w14:paraId="7D89BD85" w14:textId="77777777" w:rsidR="007D5175" w:rsidRDefault="007D5175">
      <w:pPr>
        <w:autoSpaceDE w:val="0"/>
        <w:autoSpaceDN w:val="0"/>
        <w:adjustRightInd w:val="0"/>
        <w:spacing w:line="240" w:lineRule="auto"/>
        <w:rPr>
          <w:rFonts w:cstheme="minorHAnsi"/>
          <w:lang w:eastAsia="da-DK"/>
        </w:rPr>
      </w:pPr>
    </w:p>
    <w:p w14:paraId="28388A55" w14:textId="77777777" w:rsidR="007D5175" w:rsidRDefault="007D5175">
      <w:pPr>
        <w:autoSpaceDE w:val="0"/>
        <w:autoSpaceDN w:val="0"/>
        <w:adjustRightInd w:val="0"/>
        <w:spacing w:line="240" w:lineRule="auto"/>
        <w:rPr>
          <w:rFonts w:cstheme="minorHAnsi"/>
          <w:lang w:eastAsia="da-DK"/>
        </w:rPr>
      </w:pPr>
    </w:p>
    <w:p w14:paraId="1C1FB1D4" w14:textId="77777777" w:rsidR="007D5175" w:rsidRDefault="007D5175">
      <w:pPr>
        <w:autoSpaceDE w:val="0"/>
        <w:autoSpaceDN w:val="0"/>
        <w:adjustRightInd w:val="0"/>
        <w:spacing w:line="240" w:lineRule="auto"/>
        <w:rPr>
          <w:rFonts w:cstheme="minorHAnsi"/>
          <w:lang w:eastAsia="da-DK"/>
        </w:rPr>
      </w:pPr>
    </w:p>
    <w:p w14:paraId="06F5C86B" w14:textId="77777777" w:rsidR="007D5175" w:rsidRDefault="007D5175">
      <w:pPr>
        <w:autoSpaceDE w:val="0"/>
        <w:autoSpaceDN w:val="0"/>
        <w:adjustRightInd w:val="0"/>
        <w:spacing w:line="240" w:lineRule="auto"/>
        <w:rPr>
          <w:rFonts w:cstheme="minorHAnsi"/>
          <w:lang w:eastAsia="da-DK"/>
        </w:rPr>
      </w:pPr>
    </w:p>
    <w:p w14:paraId="1E165F67" w14:textId="77777777" w:rsidR="007D5175" w:rsidRDefault="007D5175">
      <w:pPr>
        <w:autoSpaceDE w:val="0"/>
        <w:autoSpaceDN w:val="0"/>
        <w:adjustRightInd w:val="0"/>
        <w:spacing w:line="240" w:lineRule="auto"/>
        <w:rPr>
          <w:rFonts w:cstheme="minorHAnsi"/>
          <w:lang w:eastAsia="da-DK"/>
        </w:rPr>
      </w:pPr>
    </w:p>
    <w:p w14:paraId="5B56C48A" w14:textId="77777777" w:rsidR="007D5175" w:rsidRDefault="007D5175">
      <w:pPr>
        <w:autoSpaceDE w:val="0"/>
        <w:autoSpaceDN w:val="0"/>
        <w:adjustRightInd w:val="0"/>
        <w:spacing w:line="240" w:lineRule="auto"/>
        <w:rPr>
          <w:rFonts w:cstheme="minorHAnsi"/>
          <w:lang w:eastAsia="da-DK"/>
        </w:rPr>
      </w:pPr>
    </w:p>
    <w:p w14:paraId="2ABEBEF8" w14:textId="77777777" w:rsidR="007D5175" w:rsidRDefault="00061990">
      <w:pPr>
        <w:pStyle w:val="Caption"/>
      </w:pPr>
      <w:r>
        <w:t xml:space="preserve">Table </w:t>
      </w:r>
      <w:r>
        <w:fldChar w:fldCharType="begin"/>
      </w:r>
      <w:r>
        <w:instrText xml:space="preserve"> SEQ Table \* ARABIC </w:instrText>
      </w:r>
      <w:r>
        <w:fldChar w:fldCharType="separate"/>
      </w:r>
      <w:r>
        <w:rPr>
          <w:noProof/>
        </w:rPr>
        <w:t>1</w:t>
      </w:r>
      <w:r>
        <w:fldChar w:fldCharType="end"/>
      </w:r>
      <w:r>
        <w:t>: Suggested minimum user requirements for general navigation – backup system, [6]. The red rectangle highlights the designated R-Mode service areas</w:t>
      </w:r>
    </w:p>
    <w:p w14:paraId="72B10BF4" w14:textId="77777777" w:rsidR="007D5175" w:rsidRDefault="007D5175">
      <w:pPr>
        <w:autoSpaceDE w:val="0"/>
        <w:autoSpaceDN w:val="0"/>
        <w:adjustRightInd w:val="0"/>
        <w:spacing w:line="240" w:lineRule="auto"/>
        <w:rPr>
          <w:rFonts w:cstheme="minorHAnsi"/>
          <w:lang w:eastAsia="da-DK"/>
        </w:rPr>
      </w:pPr>
    </w:p>
    <w:tbl>
      <w:tblPr>
        <w:tblStyle w:val="TableGrid"/>
        <w:tblW w:w="5000" w:type="pct"/>
        <w:tblLayout w:type="fixed"/>
        <w:tblLook w:val="04A0" w:firstRow="1" w:lastRow="0" w:firstColumn="1" w:lastColumn="0" w:noHBand="0" w:noVBand="1"/>
      </w:tblPr>
      <w:tblGrid>
        <w:gridCol w:w="1363"/>
        <w:gridCol w:w="1244"/>
        <w:gridCol w:w="779"/>
        <w:gridCol w:w="934"/>
        <w:gridCol w:w="1089"/>
        <w:gridCol w:w="1089"/>
        <w:gridCol w:w="1399"/>
        <w:gridCol w:w="1246"/>
        <w:gridCol w:w="1052"/>
      </w:tblGrid>
      <w:tr w:rsidR="007D5175" w14:paraId="241509F2" w14:textId="77777777">
        <w:tc>
          <w:tcPr>
            <w:tcW w:w="668" w:type="pct"/>
            <w:shd w:val="clear" w:color="auto" w:fill="D9D9D9" w:themeFill="background1" w:themeFillShade="D9"/>
            <w:vAlign w:val="center"/>
          </w:tcPr>
          <w:p w14:paraId="0D248402" w14:textId="77777777" w:rsidR="007D5175" w:rsidRDefault="007D5175">
            <w:pPr>
              <w:jc w:val="center"/>
              <w:rPr>
                <w:rFonts w:cs="Arial"/>
                <w:lang w:val="en-US"/>
              </w:rPr>
            </w:pPr>
          </w:p>
        </w:tc>
        <w:tc>
          <w:tcPr>
            <w:tcW w:w="1984" w:type="pct"/>
            <w:gridSpan w:val="4"/>
            <w:shd w:val="clear" w:color="auto" w:fill="D9D9D9" w:themeFill="background1" w:themeFillShade="D9"/>
            <w:vAlign w:val="center"/>
          </w:tcPr>
          <w:p w14:paraId="4CE8F7A6" w14:textId="77777777" w:rsidR="007D5175" w:rsidRDefault="00061990">
            <w:pPr>
              <w:jc w:val="center"/>
              <w:rPr>
                <w:rFonts w:cs="Arial"/>
                <w:lang w:val="en-US"/>
              </w:rPr>
            </w:pPr>
            <w:r>
              <w:rPr>
                <w:rFonts w:cs="Arial"/>
                <w:lang w:val="en-US"/>
              </w:rPr>
              <w:t>System level parameters</w:t>
            </w:r>
          </w:p>
        </w:tc>
        <w:tc>
          <w:tcPr>
            <w:tcW w:w="1831" w:type="pct"/>
            <w:gridSpan w:val="3"/>
            <w:shd w:val="clear" w:color="auto" w:fill="D9D9D9" w:themeFill="background1" w:themeFillShade="D9"/>
            <w:vAlign w:val="center"/>
          </w:tcPr>
          <w:p w14:paraId="20717A9E" w14:textId="77777777" w:rsidR="007D5175" w:rsidRDefault="00061990">
            <w:pPr>
              <w:jc w:val="center"/>
              <w:rPr>
                <w:rFonts w:cs="Arial"/>
                <w:lang w:val="en-US"/>
              </w:rPr>
            </w:pPr>
            <w:r>
              <w:rPr>
                <w:rFonts w:cs="Arial"/>
                <w:lang w:val="en-US"/>
              </w:rPr>
              <w:t>Service level parameters</w:t>
            </w:r>
          </w:p>
        </w:tc>
        <w:tc>
          <w:tcPr>
            <w:tcW w:w="516" w:type="pct"/>
            <w:shd w:val="clear" w:color="auto" w:fill="D9D9D9" w:themeFill="background1" w:themeFillShade="D9"/>
            <w:vAlign w:val="center"/>
          </w:tcPr>
          <w:p w14:paraId="3C79B4AC" w14:textId="77777777" w:rsidR="007D5175" w:rsidRDefault="007D5175">
            <w:pPr>
              <w:jc w:val="center"/>
              <w:rPr>
                <w:rFonts w:cs="Arial"/>
                <w:lang w:val="en-US"/>
              </w:rPr>
            </w:pPr>
          </w:p>
        </w:tc>
      </w:tr>
      <w:tr w:rsidR="007D5175" w14:paraId="7A442138" w14:textId="77777777">
        <w:tc>
          <w:tcPr>
            <w:tcW w:w="668" w:type="pct"/>
            <w:vMerge w:val="restart"/>
            <w:shd w:val="clear" w:color="auto" w:fill="D9D9D9" w:themeFill="background1" w:themeFillShade="D9"/>
            <w:vAlign w:val="center"/>
          </w:tcPr>
          <w:p w14:paraId="562B4C20" w14:textId="77777777" w:rsidR="007D5175" w:rsidRDefault="00061990">
            <w:pPr>
              <w:jc w:val="center"/>
              <w:rPr>
                <w:rFonts w:cs="Arial"/>
                <w:lang w:val="en-US"/>
              </w:rPr>
            </w:pPr>
            <w:r>
              <w:rPr>
                <w:rFonts w:cs="Arial"/>
                <w:lang w:val="en-US"/>
              </w:rPr>
              <w:t>Maritime region</w:t>
            </w:r>
          </w:p>
        </w:tc>
        <w:tc>
          <w:tcPr>
            <w:tcW w:w="610" w:type="pct"/>
            <w:shd w:val="clear" w:color="auto" w:fill="D9D9D9" w:themeFill="background1" w:themeFillShade="D9"/>
            <w:vAlign w:val="center"/>
          </w:tcPr>
          <w:p w14:paraId="56143ED7" w14:textId="77777777" w:rsidR="007D5175" w:rsidRDefault="00061990">
            <w:pPr>
              <w:jc w:val="center"/>
              <w:rPr>
                <w:rFonts w:cs="Arial"/>
                <w:lang w:val="en-US"/>
              </w:rPr>
            </w:pPr>
            <w:r>
              <w:rPr>
                <w:rFonts w:cs="Arial"/>
                <w:lang w:val="en-US"/>
              </w:rPr>
              <w:t>Absolute Accuracy</w:t>
            </w:r>
          </w:p>
        </w:tc>
        <w:tc>
          <w:tcPr>
            <w:tcW w:w="1374" w:type="pct"/>
            <w:gridSpan w:val="3"/>
            <w:shd w:val="clear" w:color="auto" w:fill="D9D9D9" w:themeFill="background1" w:themeFillShade="D9"/>
            <w:vAlign w:val="center"/>
          </w:tcPr>
          <w:p w14:paraId="61BBA86D" w14:textId="77777777" w:rsidR="007D5175" w:rsidRDefault="00061990">
            <w:pPr>
              <w:jc w:val="center"/>
              <w:rPr>
                <w:rFonts w:cs="Arial"/>
                <w:lang w:val="en-US"/>
              </w:rPr>
            </w:pPr>
            <w:r>
              <w:rPr>
                <w:rFonts w:cs="Arial"/>
                <w:lang w:val="en-US"/>
              </w:rPr>
              <w:t>Integrity</w:t>
            </w:r>
          </w:p>
        </w:tc>
        <w:tc>
          <w:tcPr>
            <w:tcW w:w="534" w:type="pct"/>
            <w:vMerge w:val="restart"/>
            <w:shd w:val="clear" w:color="auto" w:fill="D9D9D9" w:themeFill="background1" w:themeFillShade="D9"/>
            <w:vAlign w:val="center"/>
          </w:tcPr>
          <w:p w14:paraId="77395422" w14:textId="77777777" w:rsidR="007D5175" w:rsidRDefault="00061990">
            <w:pPr>
              <w:jc w:val="center"/>
              <w:rPr>
                <w:rFonts w:cs="Arial"/>
                <w:lang w:val="en-US"/>
              </w:rPr>
            </w:pPr>
            <w:r>
              <w:rPr>
                <w:rFonts w:cs="Arial"/>
                <w:lang w:val="en-US"/>
              </w:rPr>
              <w:t>Avail-ability % per 30 days</w:t>
            </w:r>
          </w:p>
        </w:tc>
        <w:tc>
          <w:tcPr>
            <w:tcW w:w="686" w:type="pct"/>
            <w:vMerge w:val="restart"/>
            <w:shd w:val="clear" w:color="auto" w:fill="D9D9D9" w:themeFill="background1" w:themeFillShade="D9"/>
            <w:vAlign w:val="center"/>
          </w:tcPr>
          <w:p w14:paraId="6D5D83D3" w14:textId="77777777" w:rsidR="007D5175" w:rsidRDefault="00061990">
            <w:pPr>
              <w:jc w:val="center"/>
              <w:rPr>
                <w:rFonts w:cs="Arial"/>
                <w:lang w:val="en-US"/>
              </w:rPr>
            </w:pPr>
            <w:r>
              <w:rPr>
                <w:rFonts w:cs="Arial"/>
                <w:lang w:val="en-US"/>
              </w:rPr>
              <w:t>Continuity % over 15 minutes</w:t>
            </w:r>
          </w:p>
        </w:tc>
        <w:tc>
          <w:tcPr>
            <w:tcW w:w="611" w:type="pct"/>
            <w:vMerge w:val="restart"/>
            <w:shd w:val="clear" w:color="auto" w:fill="D9D9D9" w:themeFill="background1" w:themeFillShade="D9"/>
            <w:vAlign w:val="center"/>
          </w:tcPr>
          <w:p w14:paraId="37973003" w14:textId="77777777" w:rsidR="007D5175" w:rsidRDefault="00061990">
            <w:pPr>
              <w:jc w:val="center"/>
              <w:rPr>
                <w:rFonts w:cs="Arial"/>
                <w:lang w:val="en-US"/>
              </w:rPr>
            </w:pPr>
            <w:r>
              <w:rPr>
                <w:rFonts w:cs="Arial"/>
                <w:lang w:val="en-US"/>
              </w:rPr>
              <w:t>Coverage</w:t>
            </w:r>
          </w:p>
        </w:tc>
        <w:tc>
          <w:tcPr>
            <w:tcW w:w="516" w:type="pct"/>
            <w:vMerge w:val="restart"/>
            <w:shd w:val="clear" w:color="auto" w:fill="D9D9D9" w:themeFill="background1" w:themeFillShade="D9"/>
            <w:vAlign w:val="center"/>
          </w:tcPr>
          <w:p w14:paraId="3E19AE65" w14:textId="77777777" w:rsidR="007D5175" w:rsidRDefault="00061990">
            <w:pPr>
              <w:jc w:val="center"/>
              <w:rPr>
                <w:rFonts w:cs="Arial"/>
                <w:lang w:val="en-US"/>
              </w:rPr>
            </w:pPr>
            <w:r>
              <w:rPr>
                <w:rFonts w:cs="Arial"/>
                <w:lang w:val="en-US"/>
              </w:rPr>
              <w:t>Fix interval [s]</w:t>
            </w:r>
          </w:p>
        </w:tc>
      </w:tr>
      <w:tr w:rsidR="007D5175" w14:paraId="305AB200" w14:textId="77777777">
        <w:tc>
          <w:tcPr>
            <w:tcW w:w="668" w:type="pct"/>
            <w:vMerge/>
            <w:shd w:val="clear" w:color="auto" w:fill="D9D9D9" w:themeFill="background1" w:themeFillShade="D9"/>
            <w:vAlign w:val="center"/>
          </w:tcPr>
          <w:p w14:paraId="22BB5AF4" w14:textId="77777777" w:rsidR="007D5175" w:rsidRDefault="007D5175">
            <w:pPr>
              <w:jc w:val="center"/>
              <w:rPr>
                <w:rFonts w:cs="Arial"/>
                <w:lang w:val="en-US"/>
              </w:rPr>
            </w:pPr>
          </w:p>
        </w:tc>
        <w:tc>
          <w:tcPr>
            <w:tcW w:w="610" w:type="pct"/>
            <w:shd w:val="clear" w:color="auto" w:fill="D9D9D9" w:themeFill="background1" w:themeFillShade="D9"/>
            <w:vAlign w:val="center"/>
          </w:tcPr>
          <w:p w14:paraId="089D14FE" w14:textId="77777777" w:rsidR="007D5175" w:rsidRDefault="00061990">
            <w:pPr>
              <w:jc w:val="center"/>
              <w:rPr>
                <w:rFonts w:cs="Arial"/>
                <w:lang w:val="en-US"/>
              </w:rPr>
            </w:pPr>
            <w:r>
              <w:rPr>
                <w:rFonts w:cs="Arial"/>
                <w:lang w:val="en-US"/>
              </w:rPr>
              <w:t>Horizontal [m]</w:t>
            </w:r>
          </w:p>
        </w:tc>
        <w:tc>
          <w:tcPr>
            <w:tcW w:w="382" w:type="pct"/>
            <w:shd w:val="clear" w:color="auto" w:fill="D9D9D9" w:themeFill="background1" w:themeFillShade="D9"/>
            <w:vAlign w:val="center"/>
          </w:tcPr>
          <w:p w14:paraId="0D3AF94B" w14:textId="77777777" w:rsidR="007D5175" w:rsidRDefault="00061990">
            <w:pPr>
              <w:jc w:val="center"/>
              <w:rPr>
                <w:rFonts w:cs="Arial"/>
                <w:lang w:val="en-US"/>
              </w:rPr>
            </w:pPr>
            <w:r>
              <w:rPr>
                <w:rFonts w:cs="Arial"/>
                <w:lang w:val="en-US"/>
              </w:rPr>
              <w:t>Alert limit [m]</w:t>
            </w:r>
          </w:p>
        </w:tc>
        <w:tc>
          <w:tcPr>
            <w:tcW w:w="458" w:type="pct"/>
            <w:shd w:val="clear" w:color="auto" w:fill="D9D9D9" w:themeFill="background1" w:themeFillShade="D9"/>
            <w:vAlign w:val="center"/>
          </w:tcPr>
          <w:p w14:paraId="2A7A5B62" w14:textId="77777777" w:rsidR="007D5175" w:rsidRDefault="00061990">
            <w:pPr>
              <w:jc w:val="center"/>
              <w:rPr>
                <w:rFonts w:cs="Arial"/>
                <w:lang w:val="en-US"/>
              </w:rPr>
            </w:pPr>
            <w:r>
              <w:rPr>
                <w:rFonts w:cs="Arial"/>
                <w:lang w:val="en-US"/>
              </w:rPr>
              <w:t>Time to Alarm [s]</w:t>
            </w:r>
          </w:p>
        </w:tc>
        <w:tc>
          <w:tcPr>
            <w:tcW w:w="534" w:type="pct"/>
            <w:shd w:val="clear" w:color="auto" w:fill="D9D9D9" w:themeFill="background1" w:themeFillShade="D9"/>
            <w:vAlign w:val="center"/>
          </w:tcPr>
          <w:p w14:paraId="33108DBA" w14:textId="77777777" w:rsidR="007D5175" w:rsidRDefault="00061990">
            <w:pPr>
              <w:jc w:val="center"/>
              <w:rPr>
                <w:rFonts w:cs="Arial"/>
                <w:lang w:val="en-US"/>
              </w:rPr>
            </w:pPr>
            <w:r>
              <w:rPr>
                <w:rFonts w:cs="Arial"/>
                <w:lang w:val="en-US"/>
              </w:rPr>
              <w:t>Integrity Risk (per 3 hours)</w:t>
            </w:r>
          </w:p>
        </w:tc>
        <w:tc>
          <w:tcPr>
            <w:tcW w:w="534" w:type="pct"/>
            <w:vMerge/>
            <w:vAlign w:val="center"/>
          </w:tcPr>
          <w:p w14:paraId="1D19EB38" w14:textId="77777777" w:rsidR="007D5175" w:rsidRDefault="007D5175">
            <w:pPr>
              <w:jc w:val="center"/>
              <w:rPr>
                <w:rFonts w:cs="Arial"/>
                <w:lang w:val="en-US"/>
              </w:rPr>
            </w:pPr>
          </w:p>
        </w:tc>
        <w:tc>
          <w:tcPr>
            <w:tcW w:w="686" w:type="pct"/>
            <w:vMerge/>
            <w:vAlign w:val="center"/>
          </w:tcPr>
          <w:p w14:paraId="0661843C" w14:textId="77777777" w:rsidR="007D5175" w:rsidRDefault="007D5175">
            <w:pPr>
              <w:jc w:val="center"/>
              <w:rPr>
                <w:rFonts w:cs="Arial"/>
                <w:lang w:val="en-US"/>
              </w:rPr>
            </w:pPr>
          </w:p>
        </w:tc>
        <w:tc>
          <w:tcPr>
            <w:tcW w:w="611" w:type="pct"/>
            <w:vMerge/>
            <w:vAlign w:val="center"/>
          </w:tcPr>
          <w:p w14:paraId="661AB0CF" w14:textId="77777777" w:rsidR="007D5175" w:rsidRDefault="007D5175">
            <w:pPr>
              <w:jc w:val="center"/>
              <w:rPr>
                <w:rFonts w:cs="Arial"/>
                <w:lang w:val="en-US"/>
              </w:rPr>
            </w:pPr>
          </w:p>
        </w:tc>
        <w:tc>
          <w:tcPr>
            <w:tcW w:w="516" w:type="pct"/>
            <w:vMerge/>
            <w:vAlign w:val="center"/>
          </w:tcPr>
          <w:p w14:paraId="28FDEC30" w14:textId="77777777" w:rsidR="007D5175" w:rsidRDefault="007D5175">
            <w:pPr>
              <w:jc w:val="center"/>
              <w:rPr>
                <w:rFonts w:cs="Arial"/>
                <w:lang w:val="en-US"/>
              </w:rPr>
            </w:pPr>
          </w:p>
        </w:tc>
      </w:tr>
      <w:tr w:rsidR="007D5175" w14:paraId="03C6AD28" w14:textId="77777777">
        <w:tc>
          <w:tcPr>
            <w:tcW w:w="668" w:type="pct"/>
            <w:shd w:val="clear" w:color="auto" w:fill="D9D9D9" w:themeFill="background1" w:themeFillShade="D9"/>
            <w:vAlign w:val="center"/>
          </w:tcPr>
          <w:p w14:paraId="226B6532" w14:textId="77777777" w:rsidR="007D5175" w:rsidRDefault="00061990">
            <w:pPr>
              <w:jc w:val="center"/>
              <w:rPr>
                <w:rFonts w:cs="Arial"/>
                <w:lang w:val="en-US"/>
              </w:rPr>
            </w:pPr>
            <w:r>
              <w:rPr>
                <w:rFonts w:cs="Arial"/>
                <w:lang w:val="en-US"/>
              </w:rPr>
              <w:t>Ocean</w:t>
            </w:r>
          </w:p>
        </w:tc>
        <w:tc>
          <w:tcPr>
            <w:tcW w:w="610" w:type="pct"/>
            <w:vAlign w:val="center"/>
          </w:tcPr>
          <w:p w14:paraId="0D15F5AD" w14:textId="77777777" w:rsidR="007D5175" w:rsidRDefault="00061990">
            <w:pPr>
              <w:jc w:val="center"/>
              <w:rPr>
                <w:rFonts w:cs="Arial"/>
                <w:lang w:val="en-US"/>
              </w:rPr>
            </w:pPr>
            <w:r>
              <w:rPr>
                <w:rFonts w:cs="Arial"/>
                <w:lang w:val="en-US"/>
              </w:rPr>
              <w:t>1000</w:t>
            </w:r>
          </w:p>
        </w:tc>
        <w:tc>
          <w:tcPr>
            <w:tcW w:w="382" w:type="pct"/>
            <w:vAlign w:val="center"/>
          </w:tcPr>
          <w:p w14:paraId="1E7E9E67" w14:textId="77777777" w:rsidR="007D5175" w:rsidRDefault="00061990">
            <w:pPr>
              <w:jc w:val="center"/>
              <w:rPr>
                <w:rFonts w:cs="Arial"/>
                <w:lang w:val="en-US"/>
              </w:rPr>
            </w:pPr>
            <w:r>
              <w:rPr>
                <w:rFonts w:cs="Arial"/>
                <w:lang w:val="en-US"/>
              </w:rPr>
              <w:t>2500</w:t>
            </w:r>
          </w:p>
        </w:tc>
        <w:tc>
          <w:tcPr>
            <w:tcW w:w="458" w:type="pct"/>
            <w:vAlign w:val="center"/>
          </w:tcPr>
          <w:p w14:paraId="7A8FA3DD" w14:textId="77777777" w:rsidR="007D5175" w:rsidRDefault="00061990">
            <w:pPr>
              <w:jc w:val="center"/>
              <w:rPr>
                <w:rFonts w:cs="Arial"/>
                <w:lang w:val="en-US"/>
              </w:rPr>
            </w:pPr>
            <w:r>
              <w:rPr>
                <w:rFonts w:cs="Arial"/>
                <w:lang w:val="en-US"/>
              </w:rPr>
              <w:t>60</w:t>
            </w:r>
          </w:p>
        </w:tc>
        <w:tc>
          <w:tcPr>
            <w:tcW w:w="534" w:type="pct"/>
            <w:vAlign w:val="center"/>
          </w:tcPr>
          <w:p w14:paraId="738E5C4E" w14:textId="77777777" w:rsidR="007D5175" w:rsidRDefault="00A055F1">
            <w:pPr>
              <w:jc w:val="center"/>
              <w:rPr>
                <w:rFonts w:cs="Arial"/>
                <w:lang w:val="en-US"/>
              </w:rPr>
            </w:pPr>
            <m:oMathPara>
              <m:oMath>
                <m:sSup>
                  <m:sSupPr>
                    <m:ctrlPr>
                      <w:rPr>
                        <w:rFonts w:ascii="Cambria Math" w:hAnsi="Cambria Math" w:cs="Arial"/>
                        <w:i/>
                        <w:lang w:val="en-US"/>
                      </w:rPr>
                    </m:ctrlPr>
                  </m:sSupPr>
                  <m:e>
                    <m:r>
                      <w:rPr>
                        <w:rFonts w:ascii="Cambria Math" w:hAnsi="Cambria Math" w:cs="Arial"/>
                        <w:lang w:val="en-US"/>
                      </w:rPr>
                      <m:t>10</m:t>
                    </m:r>
                  </m:e>
                  <m:sup>
                    <m:r>
                      <w:rPr>
                        <w:rFonts w:ascii="Cambria Math" w:hAnsi="Cambria Math" w:cs="Arial"/>
                        <w:lang w:val="en-US"/>
                      </w:rPr>
                      <m:t>-4</m:t>
                    </m:r>
                  </m:sup>
                </m:sSup>
              </m:oMath>
            </m:oMathPara>
          </w:p>
        </w:tc>
        <w:tc>
          <w:tcPr>
            <w:tcW w:w="534" w:type="pct"/>
            <w:vAlign w:val="center"/>
          </w:tcPr>
          <w:p w14:paraId="37780277" w14:textId="77777777" w:rsidR="007D5175" w:rsidRDefault="00061990">
            <w:pPr>
              <w:jc w:val="center"/>
              <w:rPr>
                <w:rFonts w:cs="Arial"/>
                <w:lang w:val="en-US"/>
              </w:rPr>
            </w:pPr>
            <w:r>
              <w:rPr>
                <w:rFonts w:cs="Arial"/>
                <w:lang w:val="en-US"/>
              </w:rPr>
              <w:t>99</w:t>
            </w:r>
          </w:p>
        </w:tc>
        <w:tc>
          <w:tcPr>
            <w:tcW w:w="686" w:type="pct"/>
            <w:vAlign w:val="center"/>
          </w:tcPr>
          <w:p w14:paraId="120358E3" w14:textId="77777777" w:rsidR="007D5175" w:rsidRDefault="00061990">
            <w:pPr>
              <w:jc w:val="center"/>
              <w:rPr>
                <w:rFonts w:cs="Arial"/>
                <w:lang w:val="en-US"/>
              </w:rPr>
            </w:pPr>
            <w:r>
              <w:rPr>
                <w:rFonts w:cs="Arial"/>
                <w:lang w:val="en-US"/>
              </w:rPr>
              <w:t>N/A²</w:t>
            </w:r>
          </w:p>
        </w:tc>
        <w:tc>
          <w:tcPr>
            <w:tcW w:w="611" w:type="pct"/>
            <w:vAlign w:val="center"/>
          </w:tcPr>
          <w:p w14:paraId="2575C526" w14:textId="77777777" w:rsidR="007D5175" w:rsidRDefault="00061990">
            <w:pPr>
              <w:jc w:val="center"/>
              <w:rPr>
                <w:rFonts w:cs="Arial"/>
                <w:lang w:val="en-US"/>
              </w:rPr>
            </w:pPr>
            <w:r>
              <w:rPr>
                <w:rFonts w:cs="Arial"/>
                <w:lang w:val="en-US"/>
              </w:rPr>
              <w:t>Global</w:t>
            </w:r>
          </w:p>
        </w:tc>
        <w:tc>
          <w:tcPr>
            <w:tcW w:w="516" w:type="pct"/>
            <w:vAlign w:val="center"/>
          </w:tcPr>
          <w:p w14:paraId="3218FDA0" w14:textId="77777777" w:rsidR="007D5175" w:rsidRDefault="00061990">
            <w:pPr>
              <w:jc w:val="center"/>
              <w:rPr>
                <w:rFonts w:cs="Arial"/>
                <w:lang w:val="en-US"/>
              </w:rPr>
            </w:pPr>
            <w:r>
              <w:rPr>
                <w:rFonts w:cs="Arial"/>
                <w:lang w:val="en-US"/>
              </w:rPr>
              <w:t>60</w:t>
            </w:r>
          </w:p>
        </w:tc>
      </w:tr>
      <w:tr w:rsidR="007D5175" w14:paraId="2150AD97" w14:textId="77777777">
        <w:tc>
          <w:tcPr>
            <w:tcW w:w="668" w:type="pct"/>
            <w:shd w:val="clear" w:color="auto" w:fill="D9D9D9" w:themeFill="background1" w:themeFillShade="D9"/>
            <w:vAlign w:val="center"/>
          </w:tcPr>
          <w:p w14:paraId="77ED9CB0" w14:textId="77777777" w:rsidR="007D5175" w:rsidRDefault="00061990">
            <w:pPr>
              <w:jc w:val="center"/>
              <w:rPr>
                <w:rFonts w:cs="Arial"/>
                <w:lang w:val="en-US"/>
              </w:rPr>
            </w:pPr>
            <w:r>
              <w:rPr>
                <w:rFonts w:cs="Arial"/>
                <w:noProof/>
                <w:lang w:val="de-DE" w:eastAsia="de-DE"/>
              </w:rPr>
              <mc:AlternateContent>
                <mc:Choice Requires="wps">
                  <w:drawing>
                    <wp:anchor distT="0" distB="0" distL="114300" distR="114300" simplePos="0" relativeHeight="251659264" behindDoc="0" locked="0" layoutInCell="1" allowOverlap="1" wp14:anchorId="1AF6D744" wp14:editId="0AAD09E6">
                      <wp:simplePos x="0" y="0"/>
                      <wp:positionH relativeFrom="column">
                        <wp:posOffset>-85090</wp:posOffset>
                      </wp:positionH>
                      <wp:positionV relativeFrom="paragraph">
                        <wp:posOffset>-12700</wp:posOffset>
                      </wp:positionV>
                      <wp:extent cx="6495415" cy="588010"/>
                      <wp:effectExtent l="0" t="0" r="19685" b="21590"/>
                      <wp:wrapNone/>
                      <wp:docPr id="2" name="Rechteck 2"/>
                      <wp:cNvGraphicFramePr/>
                      <a:graphic xmlns:a="http://schemas.openxmlformats.org/drawingml/2006/main">
                        <a:graphicData uri="http://schemas.microsoft.com/office/word/2010/wordprocessingShape">
                          <wps:wsp>
                            <wps:cNvSpPr/>
                            <wps:spPr>
                              <a:xfrm>
                                <a:off x="0" y="0"/>
                                <a:ext cx="6495415" cy="58801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44A16458">
                    <v:rect id="Rechteck 2" style="position:absolute;margin-left:-6.7pt;margin-top:-1pt;width:511.45pt;height:4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red" strokeweight="2pt" w14:anchorId="575C2E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"/>
                  </w:pict>
                </mc:Fallback>
              </mc:AlternateContent>
            </w:r>
            <w:r>
              <w:rPr>
                <w:rFonts w:cs="Arial"/>
                <w:lang w:val="en-US"/>
              </w:rPr>
              <w:t>Coastal</w:t>
            </w:r>
          </w:p>
        </w:tc>
        <w:tc>
          <w:tcPr>
            <w:tcW w:w="610" w:type="pct"/>
            <w:vAlign w:val="center"/>
          </w:tcPr>
          <w:p w14:paraId="71A0FEE0" w14:textId="77777777" w:rsidR="007D5175" w:rsidRDefault="00061990">
            <w:pPr>
              <w:jc w:val="center"/>
              <w:rPr>
                <w:rFonts w:cs="Arial"/>
                <w:lang w:val="en-US"/>
              </w:rPr>
            </w:pPr>
            <w:r>
              <w:rPr>
                <w:rFonts w:cs="Arial"/>
                <w:lang w:val="en-US"/>
              </w:rPr>
              <w:t>100</w:t>
            </w:r>
          </w:p>
        </w:tc>
        <w:tc>
          <w:tcPr>
            <w:tcW w:w="382" w:type="pct"/>
            <w:vAlign w:val="center"/>
          </w:tcPr>
          <w:p w14:paraId="485EC9CA" w14:textId="77777777" w:rsidR="007D5175" w:rsidRDefault="00061990">
            <w:pPr>
              <w:jc w:val="center"/>
              <w:rPr>
                <w:rFonts w:cs="Arial"/>
                <w:lang w:val="en-US"/>
              </w:rPr>
            </w:pPr>
            <w:r>
              <w:rPr>
                <w:rFonts w:cs="Arial"/>
                <w:lang w:val="en-US"/>
              </w:rPr>
              <w:t>250</w:t>
            </w:r>
          </w:p>
        </w:tc>
        <w:tc>
          <w:tcPr>
            <w:tcW w:w="458" w:type="pct"/>
            <w:vAlign w:val="center"/>
          </w:tcPr>
          <w:p w14:paraId="7770324E" w14:textId="77777777" w:rsidR="007D5175" w:rsidRDefault="00061990">
            <w:pPr>
              <w:jc w:val="center"/>
              <w:rPr>
                <w:rFonts w:cs="Arial"/>
                <w:lang w:val="en-US"/>
              </w:rPr>
            </w:pPr>
            <w:r>
              <w:rPr>
                <w:rFonts w:cs="Arial"/>
                <w:lang w:val="en-US"/>
              </w:rPr>
              <w:t>30</w:t>
            </w:r>
          </w:p>
        </w:tc>
        <w:tc>
          <w:tcPr>
            <w:tcW w:w="534" w:type="pct"/>
            <w:vAlign w:val="center"/>
          </w:tcPr>
          <w:p w14:paraId="2646D811" w14:textId="77777777" w:rsidR="007D5175" w:rsidRDefault="00A055F1">
            <w:pPr>
              <w:jc w:val="center"/>
              <w:rPr>
                <w:rFonts w:cs="Arial"/>
                <w:lang w:val="en-US"/>
              </w:rPr>
            </w:pPr>
            <m:oMathPara>
              <m:oMath>
                <m:sSup>
                  <m:sSupPr>
                    <m:ctrlPr>
                      <w:rPr>
                        <w:rFonts w:ascii="Cambria Math" w:hAnsi="Cambria Math" w:cs="Arial"/>
                        <w:i/>
                        <w:lang w:val="en-US"/>
                      </w:rPr>
                    </m:ctrlPr>
                  </m:sSupPr>
                  <m:e>
                    <m:r>
                      <w:rPr>
                        <w:rFonts w:ascii="Cambria Math" w:hAnsi="Cambria Math" w:cs="Arial"/>
                        <w:lang w:val="en-US"/>
                      </w:rPr>
                      <m:t>10</m:t>
                    </m:r>
                  </m:e>
                  <m:sup>
                    <m:r>
                      <w:rPr>
                        <w:rFonts w:ascii="Cambria Math" w:hAnsi="Cambria Math" w:cs="Arial"/>
                        <w:lang w:val="en-US"/>
                      </w:rPr>
                      <m:t>-4</m:t>
                    </m:r>
                  </m:sup>
                </m:sSup>
              </m:oMath>
            </m:oMathPara>
          </w:p>
        </w:tc>
        <w:tc>
          <w:tcPr>
            <w:tcW w:w="534" w:type="pct"/>
            <w:vAlign w:val="center"/>
          </w:tcPr>
          <w:p w14:paraId="06DBD63A" w14:textId="77777777" w:rsidR="007D5175" w:rsidRDefault="00061990">
            <w:pPr>
              <w:jc w:val="center"/>
              <w:rPr>
                <w:rFonts w:cs="Arial"/>
                <w:lang w:val="en-US"/>
              </w:rPr>
            </w:pPr>
            <w:r>
              <w:rPr>
                <w:rFonts w:cs="Arial"/>
                <w:lang w:val="en-US"/>
              </w:rPr>
              <w:t>99</w:t>
            </w:r>
          </w:p>
        </w:tc>
        <w:tc>
          <w:tcPr>
            <w:tcW w:w="686" w:type="pct"/>
            <w:vAlign w:val="center"/>
          </w:tcPr>
          <w:p w14:paraId="3AB61E93" w14:textId="77777777" w:rsidR="007D5175" w:rsidRDefault="00061990">
            <w:pPr>
              <w:jc w:val="center"/>
              <w:rPr>
                <w:rFonts w:cs="Arial"/>
                <w:lang w:val="en-US"/>
              </w:rPr>
            </w:pPr>
            <w:r>
              <w:rPr>
                <w:rFonts w:cs="Arial"/>
                <w:lang w:val="en-US"/>
              </w:rPr>
              <w:t>N/A²</w:t>
            </w:r>
          </w:p>
        </w:tc>
        <w:tc>
          <w:tcPr>
            <w:tcW w:w="611" w:type="pct"/>
            <w:vAlign w:val="center"/>
          </w:tcPr>
          <w:p w14:paraId="77BFCD62" w14:textId="77777777" w:rsidR="007D5175" w:rsidRDefault="00061990">
            <w:pPr>
              <w:jc w:val="center"/>
              <w:rPr>
                <w:rFonts w:cs="Arial"/>
                <w:lang w:val="en-US"/>
              </w:rPr>
            </w:pPr>
            <w:r>
              <w:rPr>
                <w:rFonts w:cs="Arial"/>
                <w:lang w:val="en-US"/>
              </w:rPr>
              <w:t>Regional</w:t>
            </w:r>
          </w:p>
        </w:tc>
        <w:tc>
          <w:tcPr>
            <w:tcW w:w="516" w:type="pct"/>
            <w:vAlign w:val="center"/>
          </w:tcPr>
          <w:p w14:paraId="14371C98" w14:textId="77777777" w:rsidR="007D5175" w:rsidRDefault="00061990">
            <w:pPr>
              <w:jc w:val="center"/>
              <w:rPr>
                <w:rFonts w:cs="Arial"/>
                <w:lang w:val="en-US"/>
              </w:rPr>
            </w:pPr>
            <w:r>
              <w:rPr>
                <w:rFonts w:cs="Arial"/>
                <w:lang w:val="en-US"/>
              </w:rPr>
              <w:t>15</w:t>
            </w:r>
          </w:p>
        </w:tc>
      </w:tr>
      <w:tr w:rsidR="007D5175" w14:paraId="35B8D8B0" w14:textId="77777777">
        <w:tc>
          <w:tcPr>
            <w:tcW w:w="668" w:type="pct"/>
            <w:shd w:val="clear" w:color="auto" w:fill="D9D9D9" w:themeFill="background1" w:themeFillShade="D9"/>
            <w:vAlign w:val="center"/>
          </w:tcPr>
          <w:p w14:paraId="2F204070" w14:textId="77777777" w:rsidR="007D5175" w:rsidRDefault="00061990">
            <w:pPr>
              <w:jc w:val="center"/>
              <w:rPr>
                <w:rFonts w:cs="Arial"/>
                <w:lang w:val="en-US"/>
              </w:rPr>
            </w:pPr>
            <w:r>
              <w:rPr>
                <w:rFonts w:cs="Arial"/>
                <w:lang w:val="en-US"/>
              </w:rPr>
              <w:t>Port approach and restricted waters</w:t>
            </w:r>
          </w:p>
        </w:tc>
        <w:tc>
          <w:tcPr>
            <w:tcW w:w="610" w:type="pct"/>
            <w:vAlign w:val="center"/>
          </w:tcPr>
          <w:p w14:paraId="0354E694" w14:textId="77777777" w:rsidR="007D5175" w:rsidRDefault="00061990">
            <w:pPr>
              <w:jc w:val="center"/>
              <w:rPr>
                <w:rFonts w:cs="Arial"/>
                <w:lang w:val="en-US"/>
              </w:rPr>
            </w:pPr>
            <w:r>
              <w:rPr>
                <w:rFonts w:cs="Arial"/>
                <w:lang w:val="en-US"/>
              </w:rPr>
              <w:t>10</w:t>
            </w:r>
          </w:p>
        </w:tc>
        <w:tc>
          <w:tcPr>
            <w:tcW w:w="382" w:type="pct"/>
            <w:vAlign w:val="center"/>
          </w:tcPr>
          <w:p w14:paraId="6B1E5FBB" w14:textId="77777777" w:rsidR="007D5175" w:rsidRDefault="00061990">
            <w:pPr>
              <w:jc w:val="center"/>
              <w:rPr>
                <w:rFonts w:cs="Arial"/>
                <w:lang w:val="en-US"/>
              </w:rPr>
            </w:pPr>
            <w:r>
              <w:rPr>
                <w:rFonts w:cs="Arial"/>
                <w:lang w:val="en-US"/>
              </w:rPr>
              <w:t>25</w:t>
            </w:r>
          </w:p>
        </w:tc>
        <w:tc>
          <w:tcPr>
            <w:tcW w:w="458" w:type="pct"/>
            <w:vAlign w:val="center"/>
          </w:tcPr>
          <w:p w14:paraId="074B69F9" w14:textId="77777777" w:rsidR="007D5175" w:rsidRDefault="00061990">
            <w:pPr>
              <w:jc w:val="center"/>
              <w:rPr>
                <w:rFonts w:cs="Arial"/>
                <w:lang w:val="en-US"/>
              </w:rPr>
            </w:pPr>
            <w:r>
              <w:rPr>
                <w:rFonts w:cs="Arial"/>
                <w:lang w:val="en-US"/>
              </w:rPr>
              <w:t>10</w:t>
            </w:r>
          </w:p>
        </w:tc>
        <w:tc>
          <w:tcPr>
            <w:tcW w:w="534" w:type="pct"/>
            <w:vAlign w:val="center"/>
          </w:tcPr>
          <w:p w14:paraId="732D2230" w14:textId="77777777" w:rsidR="007D5175" w:rsidRDefault="00A055F1">
            <w:pPr>
              <w:jc w:val="center"/>
              <w:rPr>
                <w:rFonts w:cs="Arial"/>
                <w:lang w:val="en-US"/>
              </w:rPr>
            </w:pPr>
            <m:oMathPara>
              <m:oMath>
                <m:sSup>
                  <m:sSupPr>
                    <m:ctrlPr>
                      <w:rPr>
                        <w:rFonts w:ascii="Cambria Math" w:hAnsi="Cambria Math" w:cs="Arial"/>
                        <w:i/>
                        <w:lang w:val="en-US"/>
                      </w:rPr>
                    </m:ctrlPr>
                  </m:sSupPr>
                  <m:e>
                    <m:r>
                      <w:rPr>
                        <w:rFonts w:ascii="Cambria Math" w:hAnsi="Cambria Math" w:cs="Arial"/>
                        <w:lang w:val="en-US"/>
                      </w:rPr>
                      <m:t>10</m:t>
                    </m:r>
                  </m:e>
                  <m:sup>
                    <m:r>
                      <w:rPr>
                        <w:rFonts w:ascii="Cambria Math" w:hAnsi="Cambria Math" w:cs="Arial"/>
                        <w:lang w:val="en-US"/>
                      </w:rPr>
                      <m:t>-4</m:t>
                    </m:r>
                  </m:sup>
                </m:sSup>
              </m:oMath>
            </m:oMathPara>
          </w:p>
        </w:tc>
        <w:tc>
          <w:tcPr>
            <w:tcW w:w="534" w:type="pct"/>
            <w:vAlign w:val="center"/>
          </w:tcPr>
          <w:p w14:paraId="25857623" w14:textId="77777777" w:rsidR="007D5175" w:rsidRDefault="00061990">
            <w:pPr>
              <w:jc w:val="center"/>
              <w:rPr>
                <w:rFonts w:cs="Arial"/>
                <w:lang w:val="en-US"/>
              </w:rPr>
            </w:pPr>
            <w:r>
              <w:rPr>
                <w:rFonts w:cs="Arial"/>
                <w:lang w:val="en-US"/>
              </w:rPr>
              <w:t>99</w:t>
            </w:r>
          </w:p>
        </w:tc>
        <w:tc>
          <w:tcPr>
            <w:tcW w:w="686" w:type="pct"/>
            <w:vAlign w:val="center"/>
          </w:tcPr>
          <w:p w14:paraId="0C11E95F" w14:textId="77777777" w:rsidR="007D5175" w:rsidRDefault="00061990">
            <w:pPr>
              <w:jc w:val="center"/>
              <w:rPr>
                <w:rFonts w:cs="Arial"/>
                <w:lang w:val="en-US"/>
              </w:rPr>
            </w:pPr>
            <w:r>
              <w:rPr>
                <w:rFonts w:cs="Arial"/>
                <w:lang w:val="en-US"/>
              </w:rPr>
              <w:t>99,97</w:t>
            </w:r>
          </w:p>
        </w:tc>
        <w:tc>
          <w:tcPr>
            <w:tcW w:w="611" w:type="pct"/>
            <w:vAlign w:val="center"/>
          </w:tcPr>
          <w:p w14:paraId="26328E05" w14:textId="77777777" w:rsidR="007D5175" w:rsidRDefault="00061990">
            <w:pPr>
              <w:jc w:val="center"/>
              <w:rPr>
                <w:rFonts w:cs="Arial"/>
                <w:lang w:val="en-US"/>
              </w:rPr>
            </w:pPr>
            <w:r>
              <w:rPr>
                <w:rFonts w:cs="Arial"/>
                <w:lang w:val="en-US"/>
              </w:rPr>
              <w:t>Regional</w:t>
            </w:r>
          </w:p>
        </w:tc>
        <w:tc>
          <w:tcPr>
            <w:tcW w:w="516" w:type="pct"/>
            <w:vAlign w:val="center"/>
          </w:tcPr>
          <w:p w14:paraId="7C7F2B9B" w14:textId="77777777" w:rsidR="007D5175" w:rsidRDefault="00061990">
            <w:pPr>
              <w:jc w:val="center"/>
              <w:rPr>
                <w:rFonts w:cs="Arial"/>
                <w:lang w:val="en-US"/>
              </w:rPr>
            </w:pPr>
            <w:r>
              <w:rPr>
                <w:rFonts w:cs="Arial"/>
                <w:lang w:val="en-US"/>
              </w:rPr>
              <w:t>2</w:t>
            </w:r>
          </w:p>
        </w:tc>
      </w:tr>
      <w:tr w:rsidR="007D5175" w14:paraId="777F077F" w14:textId="77777777">
        <w:tc>
          <w:tcPr>
            <w:tcW w:w="668" w:type="pct"/>
            <w:shd w:val="clear" w:color="auto" w:fill="D9D9D9" w:themeFill="background1" w:themeFillShade="D9"/>
            <w:vAlign w:val="center"/>
          </w:tcPr>
          <w:p w14:paraId="0F5DA9B0" w14:textId="77777777" w:rsidR="007D5175" w:rsidRDefault="00061990">
            <w:pPr>
              <w:jc w:val="center"/>
              <w:rPr>
                <w:rFonts w:cs="Arial"/>
                <w:lang w:val="en-US"/>
              </w:rPr>
            </w:pPr>
            <w:r>
              <w:rPr>
                <w:rFonts w:cs="Arial"/>
                <w:lang w:val="en-US"/>
              </w:rPr>
              <w:t>Port</w:t>
            </w:r>
          </w:p>
        </w:tc>
        <w:tc>
          <w:tcPr>
            <w:tcW w:w="610" w:type="pct"/>
            <w:vAlign w:val="center"/>
          </w:tcPr>
          <w:p w14:paraId="17437EEF" w14:textId="77777777" w:rsidR="007D5175" w:rsidRDefault="00061990">
            <w:pPr>
              <w:jc w:val="center"/>
              <w:rPr>
                <w:rFonts w:cs="Arial"/>
                <w:lang w:val="en-US"/>
              </w:rPr>
            </w:pPr>
            <w:r>
              <w:rPr>
                <w:rFonts w:cs="Arial"/>
                <w:lang w:val="en-US"/>
              </w:rPr>
              <w:t>1</w:t>
            </w:r>
          </w:p>
        </w:tc>
        <w:tc>
          <w:tcPr>
            <w:tcW w:w="382" w:type="pct"/>
            <w:vAlign w:val="center"/>
          </w:tcPr>
          <w:p w14:paraId="136960EE" w14:textId="77777777" w:rsidR="007D5175" w:rsidRDefault="00061990">
            <w:pPr>
              <w:jc w:val="center"/>
              <w:rPr>
                <w:rFonts w:cs="Arial"/>
                <w:lang w:val="en-US"/>
              </w:rPr>
            </w:pPr>
            <w:r>
              <w:rPr>
                <w:rFonts w:cs="Arial"/>
                <w:lang w:val="en-US"/>
              </w:rPr>
              <w:t>2.5</w:t>
            </w:r>
          </w:p>
        </w:tc>
        <w:tc>
          <w:tcPr>
            <w:tcW w:w="458" w:type="pct"/>
            <w:vAlign w:val="center"/>
          </w:tcPr>
          <w:p w14:paraId="4CB85696" w14:textId="77777777" w:rsidR="007D5175" w:rsidRDefault="00061990">
            <w:pPr>
              <w:jc w:val="center"/>
              <w:rPr>
                <w:rFonts w:cs="Arial"/>
                <w:lang w:val="en-US"/>
              </w:rPr>
            </w:pPr>
            <w:r>
              <w:rPr>
                <w:rFonts w:cs="Arial"/>
                <w:lang w:val="en-US"/>
              </w:rPr>
              <w:t>10</w:t>
            </w:r>
          </w:p>
        </w:tc>
        <w:tc>
          <w:tcPr>
            <w:tcW w:w="534" w:type="pct"/>
            <w:vAlign w:val="center"/>
          </w:tcPr>
          <w:p w14:paraId="56DEA74F" w14:textId="77777777" w:rsidR="007D5175" w:rsidRDefault="00A055F1">
            <w:pPr>
              <w:jc w:val="center"/>
              <w:rPr>
                <w:rFonts w:cs="Arial"/>
                <w:lang w:val="en-US"/>
              </w:rPr>
            </w:pPr>
            <m:oMathPara>
              <m:oMath>
                <m:sSup>
                  <m:sSupPr>
                    <m:ctrlPr>
                      <w:rPr>
                        <w:rFonts w:ascii="Cambria Math" w:hAnsi="Cambria Math" w:cs="Arial"/>
                        <w:i/>
                        <w:lang w:val="en-US"/>
                      </w:rPr>
                    </m:ctrlPr>
                  </m:sSupPr>
                  <m:e>
                    <m:r>
                      <w:rPr>
                        <w:rFonts w:ascii="Cambria Math" w:hAnsi="Cambria Math" w:cs="Arial"/>
                        <w:lang w:val="en-US"/>
                      </w:rPr>
                      <m:t>10</m:t>
                    </m:r>
                  </m:e>
                  <m:sup>
                    <m:r>
                      <w:rPr>
                        <w:rFonts w:ascii="Cambria Math" w:hAnsi="Cambria Math" w:cs="Arial"/>
                        <w:lang w:val="en-US"/>
                      </w:rPr>
                      <m:t>-4</m:t>
                    </m:r>
                  </m:sup>
                </m:sSup>
              </m:oMath>
            </m:oMathPara>
          </w:p>
        </w:tc>
        <w:tc>
          <w:tcPr>
            <w:tcW w:w="534" w:type="pct"/>
            <w:vAlign w:val="center"/>
          </w:tcPr>
          <w:p w14:paraId="36C57457" w14:textId="77777777" w:rsidR="007D5175" w:rsidRDefault="00061990">
            <w:pPr>
              <w:jc w:val="center"/>
              <w:rPr>
                <w:rFonts w:cs="Arial"/>
                <w:lang w:val="en-US"/>
              </w:rPr>
            </w:pPr>
            <w:r>
              <w:rPr>
                <w:rFonts w:cs="Arial"/>
                <w:lang w:val="en-US"/>
              </w:rPr>
              <w:t>99</w:t>
            </w:r>
          </w:p>
        </w:tc>
        <w:tc>
          <w:tcPr>
            <w:tcW w:w="686" w:type="pct"/>
            <w:vAlign w:val="center"/>
          </w:tcPr>
          <w:p w14:paraId="500D03FF" w14:textId="77777777" w:rsidR="007D5175" w:rsidRDefault="00061990">
            <w:pPr>
              <w:jc w:val="center"/>
              <w:rPr>
                <w:rFonts w:cs="Arial"/>
                <w:lang w:val="en-US"/>
              </w:rPr>
            </w:pPr>
            <w:r>
              <w:rPr>
                <w:rFonts w:cs="Arial"/>
                <w:lang w:val="en-US"/>
              </w:rPr>
              <w:t>99,97</w:t>
            </w:r>
          </w:p>
        </w:tc>
        <w:tc>
          <w:tcPr>
            <w:tcW w:w="611" w:type="pct"/>
            <w:vAlign w:val="center"/>
          </w:tcPr>
          <w:p w14:paraId="1E5F380A" w14:textId="77777777" w:rsidR="007D5175" w:rsidRDefault="00061990">
            <w:pPr>
              <w:jc w:val="center"/>
              <w:rPr>
                <w:rFonts w:cs="Arial"/>
                <w:lang w:val="en-US"/>
              </w:rPr>
            </w:pPr>
            <w:r>
              <w:rPr>
                <w:rFonts w:cs="Arial"/>
                <w:lang w:val="en-US"/>
              </w:rPr>
              <w:t>Local</w:t>
            </w:r>
          </w:p>
        </w:tc>
        <w:tc>
          <w:tcPr>
            <w:tcW w:w="516" w:type="pct"/>
            <w:vAlign w:val="center"/>
          </w:tcPr>
          <w:p w14:paraId="45F58869" w14:textId="77777777" w:rsidR="007D5175" w:rsidRDefault="00061990">
            <w:pPr>
              <w:jc w:val="center"/>
              <w:rPr>
                <w:rFonts w:cs="Arial"/>
                <w:lang w:val="en-US"/>
              </w:rPr>
            </w:pPr>
            <w:r>
              <w:rPr>
                <w:rFonts w:cs="Arial"/>
                <w:lang w:val="en-US"/>
              </w:rPr>
              <w:t>1</w:t>
            </w:r>
          </w:p>
        </w:tc>
      </w:tr>
      <w:tr w:rsidR="007D5175" w14:paraId="6745B8C6" w14:textId="77777777">
        <w:tc>
          <w:tcPr>
            <w:tcW w:w="668" w:type="pct"/>
            <w:shd w:val="clear" w:color="auto" w:fill="D9D9D9" w:themeFill="background1" w:themeFillShade="D9"/>
            <w:vAlign w:val="center"/>
          </w:tcPr>
          <w:p w14:paraId="5F4F8DCB" w14:textId="77777777" w:rsidR="007D5175" w:rsidRDefault="00061990">
            <w:pPr>
              <w:jc w:val="center"/>
              <w:rPr>
                <w:rFonts w:cs="Arial"/>
                <w:lang w:val="en-US"/>
              </w:rPr>
            </w:pPr>
            <w:r>
              <w:rPr>
                <w:rFonts w:cs="Arial"/>
                <w:lang w:val="en-US"/>
              </w:rPr>
              <w:lastRenderedPageBreak/>
              <w:t>Inland Waterways</w:t>
            </w:r>
          </w:p>
        </w:tc>
        <w:tc>
          <w:tcPr>
            <w:tcW w:w="610" w:type="pct"/>
            <w:vAlign w:val="center"/>
          </w:tcPr>
          <w:p w14:paraId="09FF8BED" w14:textId="77777777" w:rsidR="007D5175" w:rsidRDefault="00061990">
            <w:pPr>
              <w:jc w:val="center"/>
              <w:rPr>
                <w:rFonts w:cs="Arial"/>
                <w:lang w:val="en-US"/>
              </w:rPr>
            </w:pPr>
            <w:r>
              <w:rPr>
                <w:rFonts w:cs="Arial"/>
                <w:lang w:val="en-US"/>
              </w:rPr>
              <w:t>10</w:t>
            </w:r>
          </w:p>
        </w:tc>
        <w:tc>
          <w:tcPr>
            <w:tcW w:w="382" w:type="pct"/>
            <w:vAlign w:val="center"/>
          </w:tcPr>
          <w:p w14:paraId="2BA7BB25" w14:textId="77777777" w:rsidR="007D5175" w:rsidRDefault="00061990">
            <w:pPr>
              <w:jc w:val="center"/>
              <w:rPr>
                <w:rFonts w:cs="Arial"/>
                <w:lang w:val="en-US"/>
              </w:rPr>
            </w:pPr>
            <w:r>
              <w:rPr>
                <w:rFonts w:cs="Arial"/>
                <w:lang w:val="en-US"/>
              </w:rPr>
              <w:t>25</w:t>
            </w:r>
          </w:p>
        </w:tc>
        <w:tc>
          <w:tcPr>
            <w:tcW w:w="458" w:type="pct"/>
            <w:vAlign w:val="center"/>
          </w:tcPr>
          <w:p w14:paraId="5CC34F2F" w14:textId="77777777" w:rsidR="007D5175" w:rsidRDefault="00061990">
            <w:pPr>
              <w:jc w:val="center"/>
              <w:rPr>
                <w:rFonts w:cs="Arial"/>
                <w:lang w:val="en-US"/>
              </w:rPr>
            </w:pPr>
            <w:r>
              <w:rPr>
                <w:rFonts w:cs="Arial"/>
                <w:lang w:val="en-US"/>
              </w:rPr>
              <w:t>10</w:t>
            </w:r>
          </w:p>
        </w:tc>
        <w:tc>
          <w:tcPr>
            <w:tcW w:w="534" w:type="pct"/>
            <w:vAlign w:val="center"/>
          </w:tcPr>
          <w:p w14:paraId="4BC1A89F" w14:textId="77777777" w:rsidR="007D5175" w:rsidRDefault="00A055F1">
            <w:pPr>
              <w:jc w:val="center"/>
              <w:rPr>
                <w:rFonts w:cs="Arial"/>
                <w:lang w:val="en-US"/>
              </w:rPr>
            </w:pPr>
            <m:oMathPara>
              <m:oMath>
                <m:sSup>
                  <m:sSupPr>
                    <m:ctrlPr>
                      <w:rPr>
                        <w:rFonts w:ascii="Cambria Math" w:hAnsi="Cambria Math" w:cs="Arial"/>
                        <w:i/>
                        <w:lang w:val="en-US"/>
                      </w:rPr>
                    </m:ctrlPr>
                  </m:sSupPr>
                  <m:e>
                    <m:r>
                      <w:rPr>
                        <w:rFonts w:ascii="Cambria Math" w:hAnsi="Cambria Math" w:cs="Arial"/>
                        <w:lang w:val="en-US"/>
                      </w:rPr>
                      <m:t>10</m:t>
                    </m:r>
                  </m:e>
                  <m:sup>
                    <m:r>
                      <w:rPr>
                        <w:rFonts w:ascii="Cambria Math" w:hAnsi="Cambria Math" w:cs="Arial"/>
                        <w:lang w:val="en-US"/>
                      </w:rPr>
                      <m:t>-4</m:t>
                    </m:r>
                  </m:sup>
                </m:sSup>
              </m:oMath>
            </m:oMathPara>
          </w:p>
        </w:tc>
        <w:tc>
          <w:tcPr>
            <w:tcW w:w="534" w:type="pct"/>
            <w:vAlign w:val="center"/>
          </w:tcPr>
          <w:p w14:paraId="5F6EC0D7" w14:textId="77777777" w:rsidR="007D5175" w:rsidRDefault="00061990">
            <w:pPr>
              <w:jc w:val="center"/>
              <w:rPr>
                <w:rFonts w:cs="Arial"/>
                <w:lang w:val="en-US"/>
              </w:rPr>
            </w:pPr>
            <w:r>
              <w:rPr>
                <w:rFonts w:cs="Arial"/>
                <w:lang w:val="en-US"/>
              </w:rPr>
              <w:t>99</w:t>
            </w:r>
          </w:p>
        </w:tc>
        <w:tc>
          <w:tcPr>
            <w:tcW w:w="686" w:type="pct"/>
            <w:vAlign w:val="center"/>
          </w:tcPr>
          <w:p w14:paraId="36E8D338" w14:textId="77777777" w:rsidR="007D5175" w:rsidRDefault="00061990">
            <w:pPr>
              <w:jc w:val="center"/>
              <w:rPr>
                <w:rFonts w:cs="Arial"/>
                <w:lang w:val="en-US"/>
              </w:rPr>
            </w:pPr>
            <w:r>
              <w:rPr>
                <w:rFonts w:cs="Arial"/>
                <w:lang w:val="en-US"/>
              </w:rPr>
              <w:t>99,97</w:t>
            </w:r>
          </w:p>
        </w:tc>
        <w:tc>
          <w:tcPr>
            <w:tcW w:w="611" w:type="pct"/>
            <w:vAlign w:val="center"/>
          </w:tcPr>
          <w:p w14:paraId="1CFBE064" w14:textId="77777777" w:rsidR="007D5175" w:rsidRDefault="00061990">
            <w:pPr>
              <w:jc w:val="center"/>
              <w:rPr>
                <w:rFonts w:cs="Arial"/>
                <w:lang w:val="en-US"/>
              </w:rPr>
            </w:pPr>
            <w:r>
              <w:rPr>
                <w:rFonts w:cs="Arial"/>
                <w:lang w:val="en-US"/>
              </w:rPr>
              <w:t>Regional</w:t>
            </w:r>
          </w:p>
        </w:tc>
        <w:tc>
          <w:tcPr>
            <w:tcW w:w="516" w:type="pct"/>
            <w:vAlign w:val="center"/>
          </w:tcPr>
          <w:p w14:paraId="05DC1607" w14:textId="77777777" w:rsidR="007D5175" w:rsidRDefault="00061990">
            <w:pPr>
              <w:jc w:val="center"/>
              <w:rPr>
                <w:rFonts w:cs="Arial"/>
                <w:lang w:val="en-US"/>
              </w:rPr>
            </w:pPr>
            <w:r>
              <w:rPr>
                <w:rFonts w:cs="Arial"/>
                <w:lang w:val="en-US"/>
              </w:rPr>
              <w:t>2</w:t>
            </w:r>
          </w:p>
        </w:tc>
      </w:tr>
    </w:tbl>
    <w:p w14:paraId="78CE608A" w14:textId="77777777" w:rsidR="007D5175" w:rsidRDefault="007D5175">
      <w:pPr>
        <w:autoSpaceDE w:val="0"/>
        <w:autoSpaceDN w:val="0"/>
        <w:adjustRightInd w:val="0"/>
        <w:spacing w:line="240" w:lineRule="auto"/>
        <w:rPr>
          <w:rFonts w:cstheme="minorHAnsi"/>
          <w:lang w:eastAsia="da-DK"/>
        </w:rPr>
      </w:pPr>
    </w:p>
    <w:p w14:paraId="205A7B75" w14:textId="77777777" w:rsidR="007D5175" w:rsidRDefault="007D5175">
      <w:pPr>
        <w:autoSpaceDE w:val="0"/>
        <w:autoSpaceDN w:val="0"/>
        <w:adjustRightInd w:val="0"/>
        <w:spacing w:line="240" w:lineRule="auto"/>
        <w:rPr>
          <w:rFonts w:cstheme="minorHAnsi"/>
          <w:lang w:eastAsia="da-DK"/>
        </w:rPr>
      </w:pPr>
    </w:p>
    <w:p w14:paraId="4A3EEB94" w14:textId="2B6925E7" w:rsidR="007D5175" w:rsidRDefault="00061990">
      <w:pPr>
        <w:autoSpaceDE w:val="0"/>
        <w:autoSpaceDN w:val="0"/>
        <w:adjustRightInd w:val="0"/>
        <w:spacing w:line="240" w:lineRule="auto"/>
        <w:rPr>
          <w:rFonts w:cstheme="minorHAnsi"/>
          <w:color w:val="404040"/>
          <w:sz w:val="22"/>
        </w:rPr>
      </w:pPr>
      <w:r>
        <w:rPr>
          <w:rFonts w:cstheme="minorHAnsi"/>
          <w:color w:val="404040"/>
          <w:sz w:val="22"/>
        </w:rPr>
        <w:t>The R-Mode system and service should fulfil the requirements for coastal waters, port approach and restricted waters.</w:t>
      </w:r>
    </w:p>
    <w:p w14:paraId="6AE06FD2" w14:textId="77777777" w:rsidR="007D5175" w:rsidRDefault="007D5175">
      <w:pPr>
        <w:autoSpaceDE w:val="0"/>
        <w:autoSpaceDN w:val="0"/>
        <w:adjustRightInd w:val="0"/>
        <w:spacing w:line="240" w:lineRule="auto"/>
        <w:rPr>
          <w:rFonts w:cstheme="minorHAnsi"/>
          <w:lang w:eastAsia="da-DK"/>
        </w:rPr>
      </w:pPr>
    </w:p>
    <w:p w14:paraId="3F2EAA13" w14:textId="28409929" w:rsidR="007D5175" w:rsidRDefault="00061990">
      <w:pPr>
        <w:autoSpaceDE w:val="0"/>
        <w:autoSpaceDN w:val="0"/>
        <w:adjustRightInd w:val="0"/>
        <w:spacing w:line="240" w:lineRule="auto"/>
        <w:rPr>
          <w:color w:val="404040"/>
          <w:sz w:val="22"/>
        </w:rPr>
      </w:pPr>
      <w:r>
        <w:rPr>
          <w:color w:val="404040" w:themeColor="text1" w:themeTint="BF"/>
          <w:sz w:val="22"/>
        </w:rPr>
        <w:t xml:space="preserve">In addition to Table x the </w:t>
      </w:r>
      <w:commentRangeStart w:id="406"/>
      <w:commentRangeStart w:id="407"/>
      <w:r>
        <w:rPr>
          <w:color w:val="404040" w:themeColor="text1" w:themeTint="BF"/>
          <w:sz w:val="22"/>
        </w:rPr>
        <w:t>R-</w:t>
      </w:r>
      <w:proofErr w:type="spellStart"/>
      <w:r>
        <w:rPr>
          <w:color w:val="404040" w:themeColor="text1" w:themeTint="BF"/>
          <w:sz w:val="22"/>
        </w:rPr>
        <w:t>Mode</w:t>
      </w:r>
      <w:del w:id="408" w:author="Hoppe, Michael" w:date="2020-10-14T11:54:00Z">
        <w:r w:rsidDel="00CA7A48">
          <w:rPr>
            <w:color w:val="404040" w:themeColor="text1" w:themeTint="BF"/>
            <w:sz w:val="22"/>
          </w:rPr>
          <w:delText xml:space="preserve"> system and </w:delText>
        </w:r>
      </w:del>
      <w:r>
        <w:rPr>
          <w:color w:val="404040" w:themeColor="text1" w:themeTint="BF"/>
          <w:sz w:val="22"/>
        </w:rPr>
        <w:t>service</w:t>
      </w:r>
      <w:proofErr w:type="spellEnd"/>
      <w:r>
        <w:rPr>
          <w:color w:val="404040" w:themeColor="text1" w:themeTint="BF"/>
          <w:sz w:val="22"/>
        </w:rPr>
        <w:t xml:space="preserve"> </w:t>
      </w:r>
      <w:commentRangeEnd w:id="406"/>
      <w:r>
        <w:rPr>
          <w:rStyle w:val="CommentReference"/>
        </w:rPr>
        <w:commentReference w:id="406"/>
      </w:r>
      <w:commentRangeEnd w:id="407"/>
      <w:r w:rsidR="00CA7A48">
        <w:rPr>
          <w:rStyle w:val="CommentReference"/>
        </w:rPr>
        <w:commentReference w:id="407"/>
      </w:r>
      <w:r>
        <w:rPr>
          <w:color w:val="404040" w:themeColor="text1" w:themeTint="BF"/>
          <w:sz w:val="22"/>
        </w:rPr>
        <w:t>should fulfil the following requirements:</w:t>
      </w:r>
    </w:p>
    <w:p w14:paraId="7C3F6C32" w14:textId="77777777" w:rsidR="007D5175" w:rsidRDefault="00061990">
      <w:pPr>
        <w:pStyle w:val="ListParagraph"/>
        <w:numPr>
          <w:ilvl w:val="0"/>
          <w:numId w:val="43"/>
        </w:numPr>
        <w:spacing w:after="200" w:line="276" w:lineRule="auto"/>
        <w:rPr>
          <w:rFonts w:cstheme="minorHAnsi"/>
          <w:color w:val="404040"/>
          <w:lang w:val="en-GB"/>
        </w:rPr>
      </w:pPr>
      <w:r>
        <w:rPr>
          <w:rFonts w:cstheme="minorHAnsi"/>
          <w:color w:val="404040"/>
          <w:lang w:val="en-GB"/>
        </w:rPr>
        <w:t>are based on existing but modified infrastructure,</w:t>
      </w:r>
    </w:p>
    <w:p w14:paraId="2826BD71" w14:textId="56B6CE65" w:rsidR="007D5175" w:rsidRDefault="00061990">
      <w:pPr>
        <w:pStyle w:val="ListParagraph"/>
        <w:numPr>
          <w:ilvl w:val="0"/>
          <w:numId w:val="43"/>
        </w:numPr>
        <w:spacing w:after="200" w:line="276" w:lineRule="auto"/>
        <w:rPr>
          <w:rFonts w:cstheme="minorHAnsi"/>
          <w:color w:val="404040"/>
          <w:lang w:val="en-GB"/>
        </w:rPr>
      </w:pPr>
      <w:r>
        <w:rPr>
          <w:rFonts w:cstheme="minorHAnsi"/>
          <w:color w:val="404040"/>
          <w:lang w:val="en-GB"/>
        </w:rPr>
        <w:t xml:space="preserve">work partially or completely independent from GNSS, </w:t>
      </w:r>
    </w:p>
    <w:p w14:paraId="713E5484" w14:textId="77777777" w:rsidR="007D5175" w:rsidRDefault="00061990">
      <w:pPr>
        <w:pStyle w:val="ListParagraph"/>
        <w:numPr>
          <w:ilvl w:val="0"/>
          <w:numId w:val="43"/>
        </w:numPr>
        <w:spacing w:after="200" w:line="276" w:lineRule="auto"/>
        <w:rPr>
          <w:rFonts w:cstheme="minorHAnsi"/>
          <w:color w:val="404040"/>
          <w:lang w:val="en-GB"/>
        </w:rPr>
      </w:pPr>
      <w:r>
        <w:rPr>
          <w:rFonts w:cstheme="minorHAnsi"/>
          <w:color w:val="404040"/>
          <w:lang w:val="en-GB"/>
        </w:rPr>
        <w:t>have unlimited user-capacity,</w:t>
      </w:r>
    </w:p>
    <w:p w14:paraId="7F3D3C31" w14:textId="77777777" w:rsidR="007D5175" w:rsidRDefault="00061990">
      <w:pPr>
        <w:pStyle w:val="ListParagraph"/>
        <w:numPr>
          <w:ilvl w:val="0"/>
          <w:numId w:val="43"/>
        </w:numPr>
        <w:spacing w:after="200" w:line="276" w:lineRule="auto"/>
        <w:rPr>
          <w:rFonts w:cstheme="minorHAnsi"/>
          <w:color w:val="404040"/>
          <w:lang w:val="en-GB"/>
        </w:rPr>
      </w:pPr>
      <w:r>
        <w:rPr>
          <w:rFonts w:cstheme="minorHAnsi"/>
          <w:color w:val="404040"/>
          <w:lang w:val="en-GB"/>
        </w:rPr>
        <w:t>provide a two-dimensional position fix (</w:t>
      </w:r>
      <w:proofErr w:type="spellStart"/>
      <w:r>
        <w:rPr>
          <w:rFonts w:cstheme="minorHAnsi"/>
          <w:color w:val="404040"/>
          <w:lang w:val="en-GB"/>
        </w:rPr>
        <w:t>x,y</w:t>
      </w:r>
      <w:proofErr w:type="spellEnd"/>
      <w:r>
        <w:rPr>
          <w:rFonts w:cstheme="minorHAnsi"/>
          <w:color w:val="404040"/>
          <w:lang w:val="en-GB"/>
        </w:rPr>
        <w:t xml:space="preserve">), </w:t>
      </w:r>
    </w:p>
    <w:p w14:paraId="6B3B27E6" w14:textId="77777777" w:rsidR="007D5175" w:rsidRDefault="00061990">
      <w:pPr>
        <w:pStyle w:val="ListParagraph"/>
        <w:numPr>
          <w:ilvl w:val="0"/>
          <w:numId w:val="43"/>
        </w:numPr>
        <w:spacing w:after="200" w:line="276" w:lineRule="auto"/>
        <w:rPr>
          <w:rFonts w:cstheme="minorHAnsi"/>
          <w:color w:val="404040"/>
          <w:lang w:val="en-GB"/>
        </w:rPr>
      </w:pPr>
      <w:r>
        <w:rPr>
          <w:rFonts w:cstheme="minorHAnsi"/>
          <w:color w:val="404040"/>
          <w:lang w:val="en-GB"/>
        </w:rPr>
        <w:t>provide a position referenced to geographical system WGS84,</w:t>
      </w:r>
    </w:p>
    <w:p w14:paraId="57768562" w14:textId="168E3CAE" w:rsidR="007D5175" w:rsidDel="00CA7A48" w:rsidRDefault="00061990">
      <w:pPr>
        <w:pStyle w:val="ListParagraph"/>
        <w:numPr>
          <w:ilvl w:val="0"/>
          <w:numId w:val="43"/>
        </w:numPr>
        <w:spacing w:after="200" w:line="276" w:lineRule="auto"/>
        <w:rPr>
          <w:del w:id="409" w:author="Hoppe, Michael" w:date="2020-10-14T11:55:00Z"/>
          <w:rFonts w:cstheme="minorHAnsi"/>
          <w:color w:val="404040"/>
          <w:lang w:val="en-GB"/>
        </w:rPr>
      </w:pPr>
      <w:commentRangeStart w:id="410"/>
      <w:commentRangeStart w:id="411"/>
      <w:del w:id="412" w:author="Hoppe, Michael" w:date="2020-10-14T11:55:00Z">
        <w:r w:rsidDel="00CA7A48">
          <w:rPr>
            <w:rFonts w:cstheme="minorHAnsi"/>
            <w:color w:val="404040"/>
            <w:lang w:val="en-GB"/>
          </w:rPr>
          <w:delText>provide position ambiguity resolution at high confidence level,</w:delText>
        </w:r>
        <w:commentRangeEnd w:id="410"/>
        <w:r w:rsidDel="00CA7A48">
          <w:rPr>
            <w:rStyle w:val="CommentReference"/>
          </w:rPr>
          <w:commentReference w:id="410"/>
        </w:r>
      </w:del>
      <w:commentRangeEnd w:id="411"/>
      <w:r w:rsidR="00CA7A48">
        <w:rPr>
          <w:rStyle w:val="CommentReference"/>
        </w:rPr>
        <w:commentReference w:id="411"/>
      </w:r>
    </w:p>
    <w:p w14:paraId="78E7F0EA" w14:textId="77777777" w:rsidR="007D5175" w:rsidRDefault="00061990">
      <w:pPr>
        <w:pStyle w:val="ListParagraph"/>
        <w:numPr>
          <w:ilvl w:val="0"/>
          <w:numId w:val="43"/>
        </w:numPr>
        <w:spacing w:after="200" w:line="276" w:lineRule="auto"/>
        <w:rPr>
          <w:rFonts w:cstheme="minorHAnsi"/>
          <w:color w:val="404040"/>
          <w:lang w:val="en-GB"/>
        </w:rPr>
      </w:pPr>
      <w:r>
        <w:rPr>
          <w:rFonts w:cstheme="minorHAnsi"/>
          <w:color w:val="404040"/>
          <w:lang w:val="en-GB"/>
        </w:rPr>
        <w:t>the R-Mode System Time (RMST) has to be traceable to the Coordinated Universal Time (UTC),</w:t>
      </w:r>
    </w:p>
    <w:p w14:paraId="59F793F2" w14:textId="5A0F49E4" w:rsidR="007D5175" w:rsidRDefault="00061990">
      <w:pPr>
        <w:pStyle w:val="ListParagraph"/>
        <w:numPr>
          <w:ilvl w:val="0"/>
          <w:numId w:val="43"/>
        </w:numPr>
        <w:spacing w:after="200" w:line="276" w:lineRule="auto"/>
        <w:rPr>
          <w:rFonts w:cstheme="minorHAnsi"/>
          <w:color w:val="404040"/>
          <w:lang w:val="en-GB"/>
        </w:rPr>
      </w:pPr>
      <w:commentRangeStart w:id="413"/>
      <w:r>
        <w:rPr>
          <w:rFonts w:cstheme="minorHAnsi"/>
          <w:color w:val="404040"/>
          <w:lang w:val="en-GB"/>
        </w:rPr>
        <w:t>the R-Mode signals of a site should be synchronised to 10 ns with the RMST</w:t>
      </w:r>
      <w:commentRangeEnd w:id="413"/>
      <w:r>
        <w:rPr>
          <w:rStyle w:val="CommentReference"/>
        </w:rPr>
        <w:commentReference w:id="413"/>
      </w:r>
      <w:r>
        <w:rPr>
          <w:rFonts w:cstheme="minorHAnsi"/>
          <w:color w:val="404040"/>
          <w:lang w:val="en-GB"/>
        </w:rPr>
        <w:t>,</w:t>
      </w:r>
    </w:p>
    <w:p w14:paraId="09F38475" w14:textId="77777777" w:rsidR="007D5175" w:rsidRDefault="00061990">
      <w:pPr>
        <w:pStyle w:val="ListParagraph"/>
        <w:numPr>
          <w:ilvl w:val="0"/>
          <w:numId w:val="43"/>
        </w:numPr>
        <w:spacing w:after="200" w:line="276" w:lineRule="auto"/>
        <w:rPr>
          <w:rFonts w:cstheme="minorHAnsi"/>
          <w:color w:val="404040"/>
          <w:lang w:val="en-GB"/>
        </w:rPr>
      </w:pPr>
      <w:r>
        <w:rPr>
          <w:rFonts w:cstheme="minorHAnsi"/>
          <w:color w:val="404040"/>
          <w:lang w:val="en-GB"/>
        </w:rPr>
        <w:t>be designed to support self-test ability (e.g. clock), remote monitoring and integrity warning-reporting to the user,</w:t>
      </w:r>
    </w:p>
    <w:p w14:paraId="5E2D324D" w14:textId="1904BD0F" w:rsidR="007D5175" w:rsidRDefault="00061990">
      <w:pPr>
        <w:pStyle w:val="ListParagraph"/>
        <w:numPr>
          <w:ilvl w:val="0"/>
          <w:numId w:val="43"/>
        </w:numPr>
        <w:spacing w:after="200" w:line="276" w:lineRule="auto"/>
        <w:rPr>
          <w:color w:val="404040"/>
          <w:lang w:val="en-GB"/>
        </w:rPr>
      </w:pPr>
      <w:r>
        <w:rPr>
          <w:color w:val="404040" w:themeColor="text1" w:themeTint="BF"/>
          <w:lang w:val="en-GB"/>
        </w:rPr>
        <w:t>not disturb or degrade any legacy services (e.g. additional R-Mode messages should not prevent transmission of legacy service integrity information within the defined time to alarm),</w:t>
      </w:r>
    </w:p>
    <w:p w14:paraId="06EF9DDA" w14:textId="5C5A4D89" w:rsidR="007D5175" w:rsidRDefault="00061990">
      <w:pPr>
        <w:pStyle w:val="ListParagraph"/>
        <w:numPr>
          <w:ilvl w:val="0"/>
          <w:numId w:val="43"/>
        </w:numPr>
        <w:spacing w:after="200" w:line="276" w:lineRule="auto"/>
        <w:rPr>
          <w:rFonts w:cstheme="minorHAnsi"/>
          <w:color w:val="404040"/>
          <w:lang w:val="en-GB"/>
        </w:rPr>
      </w:pPr>
      <w:r>
        <w:rPr>
          <w:rFonts w:cstheme="minorHAnsi"/>
          <w:color w:val="404040"/>
          <w:lang w:val="en-GB"/>
        </w:rPr>
        <w:t>provide in each minute all necessary dynamic information for a cold start of the receiver (e.g. clock error) and</w:t>
      </w:r>
    </w:p>
    <w:p w14:paraId="31875A8F" w14:textId="77777777" w:rsidR="007D5175" w:rsidRPr="007B7512" w:rsidRDefault="00061990">
      <w:pPr>
        <w:pStyle w:val="ListParagraph"/>
        <w:numPr>
          <w:ilvl w:val="0"/>
          <w:numId w:val="43"/>
        </w:numPr>
        <w:spacing w:after="200" w:line="276" w:lineRule="auto"/>
        <w:rPr>
          <w:rFonts w:cstheme="minorHAnsi"/>
          <w:color w:val="404040"/>
          <w:lang w:val="en-GB"/>
        </w:rPr>
      </w:pPr>
      <w:r>
        <w:rPr>
          <w:rFonts w:cstheme="minorHAnsi"/>
          <w:color w:val="404040"/>
          <w:lang w:val="en-GB"/>
        </w:rPr>
        <w:t xml:space="preserve">MF </w:t>
      </w:r>
      <w:r w:rsidRPr="007B7512">
        <w:rPr>
          <w:rFonts w:cstheme="minorHAnsi"/>
          <w:color w:val="404040"/>
          <w:lang w:val="en-GB"/>
        </w:rPr>
        <w:t>and VHF R-Mode transmitters shall be usable for positioning in a mixed signal mode.</w:t>
      </w:r>
    </w:p>
    <w:p w14:paraId="30A9F9CA" w14:textId="69A74BDE" w:rsidR="007D5175" w:rsidRPr="007B7512" w:rsidDel="00322037" w:rsidRDefault="007D5175">
      <w:pPr>
        <w:autoSpaceDE w:val="0"/>
        <w:autoSpaceDN w:val="0"/>
        <w:adjustRightInd w:val="0"/>
        <w:spacing w:line="240" w:lineRule="auto"/>
        <w:rPr>
          <w:del w:id="414" w:author="Gewies, Stefan" w:date="2020-10-13T01:13:00Z"/>
          <w:rFonts w:cstheme="minorHAnsi"/>
          <w:lang w:eastAsia="da-DK"/>
        </w:rPr>
      </w:pPr>
    </w:p>
    <w:p w14:paraId="03E08C0F" w14:textId="52166BDF" w:rsidR="007D5175" w:rsidRPr="007B7512" w:rsidDel="00322037" w:rsidRDefault="007D5175">
      <w:pPr>
        <w:autoSpaceDE w:val="0"/>
        <w:autoSpaceDN w:val="0"/>
        <w:adjustRightInd w:val="0"/>
        <w:spacing w:line="240" w:lineRule="auto"/>
        <w:rPr>
          <w:del w:id="415" w:author="Gewies, Stefan" w:date="2020-10-13T01:13:00Z"/>
          <w:rFonts w:cstheme="minorHAnsi"/>
          <w:lang w:eastAsia="da-DK"/>
        </w:rPr>
      </w:pPr>
    </w:p>
    <w:p w14:paraId="6E22EC8B" w14:textId="41353D40" w:rsidR="007D5175" w:rsidRPr="00332DC9" w:rsidDel="00322037" w:rsidRDefault="007D5175">
      <w:pPr>
        <w:pStyle w:val="BodyText"/>
        <w:rPr>
          <w:del w:id="416" w:author="Gewies, Stefan" w:date="2020-10-13T01:13:00Z"/>
          <w:lang w:eastAsia="da-DK"/>
        </w:rPr>
      </w:pPr>
    </w:p>
    <w:p w14:paraId="4CD9829D" w14:textId="3D3E59CC" w:rsidR="007D5175" w:rsidRPr="00A1781E" w:rsidDel="00322037" w:rsidRDefault="007D5175">
      <w:pPr>
        <w:pStyle w:val="Heading1separatationline"/>
        <w:rPr>
          <w:del w:id="417" w:author="Gewies, Stefan" w:date="2020-10-13T01:12:00Z"/>
        </w:rPr>
      </w:pPr>
    </w:p>
    <w:p w14:paraId="539E5F00" w14:textId="0F3C5B64" w:rsidR="007D5175" w:rsidRPr="007B7512" w:rsidRDefault="00322037" w:rsidP="00322037">
      <w:pPr>
        <w:pStyle w:val="Heading2"/>
        <w:rPr>
          <w:ins w:id="418" w:author="Gewies, Stefan" w:date="2020-10-13T01:12:00Z"/>
        </w:rPr>
      </w:pPr>
      <w:ins w:id="419" w:author="Gewies, Stefan" w:date="2020-10-13T01:11:00Z">
        <w:r w:rsidRPr="007B7512">
          <w:t>Tech</w:t>
        </w:r>
      </w:ins>
      <w:ins w:id="420" w:author="Gewies, Stefan" w:date="2020-10-13T01:12:00Z">
        <w:r w:rsidRPr="007B7512">
          <w:t>nical requirements</w:t>
        </w:r>
      </w:ins>
    </w:p>
    <w:p w14:paraId="198AD6A2" w14:textId="338AC886" w:rsidR="00322037" w:rsidRDefault="00322037" w:rsidP="007B7512">
      <w:pPr>
        <w:pStyle w:val="Heading2separationline"/>
        <w:rPr>
          <w:ins w:id="421" w:author="Gewies, Stefan" w:date="2020-10-13T09:38:00Z"/>
          <w:lang w:eastAsia="da-DK"/>
        </w:rPr>
      </w:pPr>
    </w:p>
    <w:p w14:paraId="6E3B8E33" w14:textId="338D1722" w:rsidR="00332DC9" w:rsidRPr="00A1781E" w:rsidRDefault="00332DC9" w:rsidP="00C26B28">
      <w:pPr>
        <w:pStyle w:val="BodyText"/>
        <w:rPr>
          <w:ins w:id="422" w:author="Gewies, Stefan" w:date="2020-10-13T01:12:00Z"/>
          <w:lang w:eastAsia="da-DK"/>
        </w:rPr>
      </w:pPr>
      <w:ins w:id="423" w:author="Gewies, Stefan" w:date="2020-10-13T09:38:00Z">
        <w:r>
          <w:rPr>
            <w:lang w:eastAsia="da-DK"/>
          </w:rPr>
          <w:t xml:space="preserve">Technical requirements on system and system components </w:t>
        </w:r>
      </w:ins>
      <w:ins w:id="424" w:author="Gewies, Stefan" w:date="2020-10-13T09:39:00Z">
        <w:r>
          <w:rPr>
            <w:lang w:eastAsia="da-DK"/>
          </w:rPr>
          <w:t>can be derived to meet the</w:t>
        </w:r>
      </w:ins>
      <w:ins w:id="425" w:author="Gewies, Stefan" w:date="2020-10-13T09:38:00Z">
        <w:r>
          <w:rPr>
            <w:lang w:eastAsia="da-DK"/>
          </w:rPr>
          <w:t xml:space="preserve"> user requirements</w:t>
        </w:r>
      </w:ins>
      <w:ins w:id="426" w:author="Gewies, Stefan" w:date="2020-10-13T09:39:00Z">
        <w:r>
          <w:rPr>
            <w:lang w:eastAsia="da-DK"/>
          </w:rPr>
          <w:t>.</w:t>
        </w:r>
      </w:ins>
    </w:p>
    <w:p w14:paraId="1A2B358A" w14:textId="6B3AD2FE" w:rsidR="00322037" w:rsidRPr="007B7512" w:rsidRDefault="00322037" w:rsidP="00322037">
      <w:pPr>
        <w:pStyle w:val="Heading3"/>
        <w:rPr>
          <w:ins w:id="427" w:author="Gewies, Stefan" w:date="2020-10-13T01:13:00Z"/>
        </w:rPr>
      </w:pPr>
      <w:ins w:id="428" w:author="Gewies, Stefan" w:date="2020-10-13T01:13:00Z">
        <w:r w:rsidRPr="007B7512">
          <w:t>Timing</w:t>
        </w:r>
      </w:ins>
      <w:ins w:id="429" w:author="Gewies, Stefan" w:date="2020-10-13T09:34:00Z">
        <w:r w:rsidR="007B7512" w:rsidRPr="007B7512">
          <w:t>,</w:t>
        </w:r>
      </w:ins>
      <w:ins w:id="430" w:author="Gewies, Stefan" w:date="2020-10-13T01:13:00Z">
        <w:r w:rsidRPr="007B7512">
          <w:t xml:space="preserve"> synchronisation</w:t>
        </w:r>
      </w:ins>
      <w:ins w:id="431" w:author="Gewies, Stefan" w:date="2020-10-13T09:35:00Z">
        <w:r w:rsidR="007B7512">
          <w:t xml:space="preserve"> and </w:t>
        </w:r>
        <w:r w:rsidR="00332DC9">
          <w:t>hold over</w:t>
        </w:r>
      </w:ins>
    </w:p>
    <w:p w14:paraId="3E42E635" w14:textId="1922D94E" w:rsidR="00332DC9" w:rsidRPr="00332DC9" w:rsidRDefault="00332DC9" w:rsidP="00322037">
      <w:pPr>
        <w:pStyle w:val="BodyText"/>
        <w:rPr>
          <w:ins w:id="432" w:author="Gewies, Stefan" w:date="2020-10-13T09:36:00Z"/>
          <w:b/>
        </w:rPr>
      </w:pPr>
      <w:ins w:id="433" w:author="Gewies, Stefan" w:date="2020-10-13T09:36:00Z">
        <w:r w:rsidRPr="00332DC9">
          <w:rPr>
            <w:b/>
          </w:rPr>
          <w:t>Requirements on a contingency system</w:t>
        </w:r>
      </w:ins>
      <w:ins w:id="434" w:author="Gewies, Stefan" w:date="2020-10-13T09:37:00Z">
        <w:r w:rsidRPr="00332DC9">
          <w:rPr>
            <w:b/>
          </w:rPr>
          <w:t xml:space="preserve"> (R-Mode Baltic testbed):</w:t>
        </w:r>
      </w:ins>
    </w:p>
    <w:p w14:paraId="0D1F0630" w14:textId="324969DE" w:rsidR="00322037" w:rsidRPr="007B7512" w:rsidRDefault="00322037" w:rsidP="00322037">
      <w:pPr>
        <w:pStyle w:val="BodyText"/>
        <w:rPr>
          <w:moveTo w:id="435" w:author="Gewies, Stefan" w:date="2020-10-13T01:13:00Z"/>
        </w:rPr>
      </w:pPr>
      <w:moveToRangeStart w:id="436" w:author="Gewies, Stefan" w:date="2020-10-13T01:13:00Z" w:name="move53444044"/>
      <w:moveTo w:id="437" w:author="Gewies, Stefan" w:date="2020-10-13T01:13:00Z">
        <w:r w:rsidRPr="007B7512">
          <w:t>Requirements on timing performance with respect to RMRT when the time device is nominally synchronized:</w:t>
        </w:r>
      </w:moveTo>
    </w:p>
    <w:p w14:paraId="7A3D23C5" w14:textId="77777777" w:rsidR="00322037" w:rsidRPr="007B7512" w:rsidRDefault="00322037" w:rsidP="00322037">
      <w:pPr>
        <w:pStyle w:val="ListParagraph"/>
        <w:numPr>
          <w:ilvl w:val="0"/>
          <w:numId w:val="47"/>
        </w:numPr>
        <w:spacing w:after="200" w:line="276" w:lineRule="auto"/>
        <w:rPr>
          <w:moveTo w:id="438" w:author="Gewies, Stefan" w:date="2020-10-13T01:13:00Z"/>
          <w:lang w:val="en-GB"/>
        </w:rPr>
      </w:pPr>
      <w:moveTo w:id="439" w:author="Gewies, Stefan" w:date="2020-10-13T01:13:00Z">
        <w:r w:rsidRPr="007B7512">
          <w:rPr>
            <w:lang w:val="en-GB"/>
          </w:rPr>
          <w:t>MTIE &lt; 10 ns at all times</w:t>
        </w:r>
      </w:moveTo>
    </w:p>
    <w:p w14:paraId="16922F96" w14:textId="77777777" w:rsidR="00322037" w:rsidRPr="007B7512" w:rsidRDefault="00322037" w:rsidP="00322037">
      <w:pPr>
        <w:pStyle w:val="ListParagraph"/>
        <w:numPr>
          <w:ilvl w:val="0"/>
          <w:numId w:val="47"/>
        </w:numPr>
        <w:spacing w:after="200" w:line="276" w:lineRule="auto"/>
        <w:rPr>
          <w:moveTo w:id="440" w:author="Gewies, Stefan" w:date="2020-10-13T01:13:00Z"/>
          <w:lang w:val="en-GB"/>
        </w:rPr>
      </w:pPr>
      <w:moveTo w:id="441" w:author="Gewies, Stefan" w:date="2020-10-13T01:13:00Z">
        <w:r w:rsidRPr="007B7512">
          <w:rPr>
            <w:lang w:val="en-GB"/>
          </w:rPr>
          <w:t xml:space="preserve">MTIE &lt;   1 ns at 5 s time intervals </w:t>
        </w:r>
      </w:moveTo>
    </w:p>
    <w:p w14:paraId="78DCB320" w14:textId="77777777" w:rsidR="007B7512" w:rsidRPr="007B7512" w:rsidRDefault="007B7512" w:rsidP="007B7512">
      <w:pPr>
        <w:pStyle w:val="BodyText"/>
        <w:rPr>
          <w:moveTo w:id="442" w:author="Gewies, Stefan" w:date="2020-10-13T09:34:00Z"/>
        </w:rPr>
      </w:pPr>
      <w:moveToRangeStart w:id="443" w:author="Gewies, Stefan" w:date="2020-10-13T09:34:00Z" w:name="move53474056"/>
      <w:moveToRangeEnd w:id="436"/>
      <w:moveTo w:id="444" w:author="Gewies, Stefan" w:date="2020-10-13T09:34:00Z">
        <w:r w:rsidRPr="007B7512">
          <w:t>In this case the R-Mode transmitter must continuously provide useable ranging signals for at least two hours. For this, a sufficiently stable local oscillator is needed, thus the free-running clock shall have the following general statistics:</w:t>
        </w:r>
      </w:moveTo>
    </w:p>
    <w:p w14:paraId="45D0DDD7" w14:textId="77777777" w:rsidR="007B7512" w:rsidRPr="007B7512" w:rsidRDefault="007B7512" w:rsidP="007B7512">
      <w:pPr>
        <w:pStyle w:val="ListParagraph"/>
        <w:numPr>
          <w:ilvl w:val="0"/>
          <w:numId w:val="48"/>
        </w:numPr>
        <w:spacing w:after="200" w:line="276" w:lineRule="auto"/>
        <w:rPr>
          <w:moveTo w:id="445" w:author="Gewies, Stefan" w:date="2020-10-13T09:34:00Z"/>
          <w:lang w:val="en-GB"/>
        </w:rPr>
      </w:pPr>
      <w:moveTo w:id="446" w:author="Gewies, Stefan" w:date="2020-10-13T09:34:00Z">
        <w:r w:rsidRPr="007B7512">
          <w:rPr>
            <w:lang w:val="en-GB"/>
          </w:rPr>
          <w:t>Short term (</w:t>
        </w:r>
        <w:r w:rsidRPr="007B7512">
          <w:rPr>
            <w:lang w:val="en-GB"/>
          </w:rPr>
          <w:tab/>
          <w:t xml:space="preserve">60 s) </w:t>
        </w:r>
        <w:r w:rsidRPr="007B7512">
          <w:rPr>
            <w:lang w:val="en-GB"/>
          </w:rPr>
          <w:tab/>
          <w:t>TDEV shall be &lt; 0.1 ns</w:t>
        </w:r>
      </w:moveTo>
    </w:p>
    <w:p w14:paraId="78DB6DD3" w14:textId="77777777" w:rsidR="007B7512" w:rsidRPr="007B7512" w:rsidRDefault="007B7512" w:rsidP="007B7512">
      <w:pPr>
        <w:pStyle w:val="ListParagraph"/>
        <w:numPr>
          <w:ilvl w:val="0"/>
          <w:numId w:val="48"/>
        </w:numPr>
        <w:spacing w:after="200" w:line="276" w:lineRule="auto"/>
        <w:rPr>
          <w:moveTo w:id="447" w:author="Gewies, Stefan" w:date="2020-10-13T09:34:00Z"/>
          <w:lang w:val="en-GB"/>
        </w:rPr>
      </w:pPr>
      <w:moveTo w:id="448" w:author="Gewies, Stefan" w:date="2020-10-13T09:34:00Z">
        <w:r w:rsidRPr="007B7512">
          <w:rPr>
            <w:lang w:val="en-GB"/>
          </w:rPr>
          <w:t>Medium term (</w:t>
        </w:r>
        <w:r w:rsidRPr="007B7512">
          <w:rPr>
            <w:lang w:val="en-GB"/>
          </w:rPr>
          <w:tab/>
          <w:t xml:space="preserve">2 h) </w:t>
        </w:r>
        <w:r w:rsidRPr="007B7512">
          <w:rPr>
            <w:lang w:val="en-GB"/>
          </w:rPr>
          <w:tab/>
          <w:t>TDEV shall be &lt; 1 ns</w:t>
        </w:r>
      </w:moveTo>
    </w:p>
    <w:p w14:paraId="15112700" w14:textId="77777777" w:rsidR="007B7512" w:rsidRPr="007B7512" w:rsidRDefault="007B7512" w:rsidP="007B7512">
      <w:pPr>
        <w:pStyle w:val="BodyText"/>
        <w:rPr>
          <w:moveTo w:id="449" w:author="Gewies, Stefan" w:date="2020-10-13T09:34:00Z"/>
        </w:rPr>
      </w:pPr>
      <w:moveTo w:id="450" w:author="Gewies, Stefan" w:date="2020-10-13T09:34:00Z">
        <w:r w:rsidRPr="007B7512">
          <w:t>When losing synchronization and the timing device switches to a hold-over state, the device shall have the following characteristics with respect to the R-Mode reference time:</w:t>
        </w:r>
      </w:moveTo>
    </w:p>
    <w:p w14:paraId="4E11DB7A" w14:textId="77777777" w:rsidR="007B7512" w:rsidRPr="007B7512" w:rsidRDefault="007B7512" w:rsidP="007B7512">
      <w:pPr>
        <w:pStyle w:val="ListParagraph"/>
        <w:numPr>
          <w:ilvl w:val="0"/>
          <w:numId w:val="47"/>
        </w:numPr>
        <w:spacing w:after="200" w:line="276" w:lineRule="auto"/>
        <w:rPr>
          <w:moveTo w:id="451" w:author="Gewies, Stefan" w:date="2020-10-13T09:34:00Z"/>
          <w:lang w:val="en-GB"/>
        </w:rPr>
      </w:pPr>
      <w:moveTo w:id="452" w:author="Gewies, Stefan" w:date="2020-10-13T09:34:00Z">
        <w:r w:rsidRPr="007B7512">
          <w:rPr>
            <w:lang w:val="en-GB"/>
          </w:rPr>
          <w:t>Short term (</w:t>
        </w:r>
        <w:r w:rsidRPr="007B7512">
          <w:rPr>
            <w:lang w:val="en-GB"/>
          </w:rPr>
          <w:tab/>
          <w:t xml:space="preserve">60 s) </w:t>
        </w:r>
        <w:r w:rsidRPr="007B7512">
          <w:rPr>
            <w:lang w:val="en-GB"/>
          </w:rPr>
          <w:tab/>
          <w:t>MTIE shall be &lt; 1 ns</w:t>
        </w:r>
      </w:moveTo>
    </w:p>
    <w:p w14:paraId="2E815887" w14:textId="25D33D1D" w:rsidR="00322037" w:rsidRDefault="007B7512" w:rsidP="007B7512">
      <w:pPr>
        <w:pStyle w:val="BodyText"/>
        <w:rPr>
          <w:ins w:id="453" w:author="Gewies, Stefan" w:date="2020-10-13T09:37:00Z"/>
        </w:rPr>
      </w:pPr>
      <w:moveTo w:id="454" w:author="Gewies, Stefan" w:date="2020-10-13T09:34:00Z">
        <w:r w:rsidRPr="007B7512">
          <w:lastRenderedPageBreak/>
          <w:t>Medium term (</w:t>
        </w:r>
        <w:r w:rsidRPr="007B7512">
          <w:tab/>
          <w:t xml:space="preserve">2 h) </w:t>
        </w:r>
        <w:r w:rsidRPr="007B7512">
          <w:tab/>
          <w:t>MTIE shall be &lt; 10 ns</w:t>
        </w:r>
      </w:moveTo>
      <w:moveToRangeEnd w:id="443"/>
    </w:p>
    <w:p w14:paraId="402ED6D5" w14:textId="490BBCEE" w:rsidR="00332DC9" w:rsidRPr="00332DC9" w:rsidRDefault="00332DC9" w:rsidP="00332DC9">
      <w:pPr>
        <w:pStyle w:val="BodyText"/>
        <w:rPr>
          <w:ins w:id="455" w:author="Gewies, Stefan" w:date="2020-10-13T09:37:00Z"/>
          <w:b/>
        </w:rPr>
      </w:pPr>
      <w:ins w:id="456" w:author="Gewies, Stefan" w:date="2020-10-13T09:37:00Z">
        <w:r w:rsidRPr="00332DC9">
          <w:rPr>
            <w:b/>
          </w:rPr>
          <w:t>Requirements on a backup system:</w:t>
        </w:r>
      </w:ins>
    </w:p>
    <w:p w14:paraId="33DC4DF7" w14:textId="77777777" w:rsidR="00332DC9" w:rsidRPr="007B7512" w:rsidRDefault="00332DC9" w:rsidP="007B7512">
      <w:pPr>
        <w:pStyle w:val="BodyText"/>
      </w:pPr>
    </w:p>
    <w:p w14:paraId="4BA61B48" w14:textId="77777777" w:rsidR="00AD4F92" w:rsidRDefault="00AD4F92">
      <w:pPr>
        <w:spacing w:after="200" w:line="276" w:lineRule="auto"/>
        <w:rPr>
          <w:ins w:id="457" w:author="Hoppe, Michael" w:date="2020-10-12T10:32:00Z"/>
          <w:rFonts w:asciiTheme="majorHAnsi" w:eastAsiaTheme="majorEastAsia" w:hAnsiTheme="majorHAnsi" w:cstheme="majorBidi"/>
          <w:b/>
          <w:bCs/>
          <w:caps/>
          <w:color w:val="407EC9"/>
          <w:sz w:val="28"/>
          <w:szCs w:val="24"/>
        </w:rPr>
      </w:pPr>
      <w:bookmarkStart w:id="458" w:name="_Toc53341976"/>
      <w:ins w:id="459" w:author="Hoppe, Michael" w:date="2020-10-12T10:32:00Z">
        <w:r>
          <w:br w:type="page"/>
        </w:r>
      </w:ins>
    </w:p>
    <w:p w14:paraId="7DAF5591" w14:textId="164E0F1A" w:rsidR="007D5175" w:rsidRDefault="00061990">
      <w:pPr>
        <w:pStyle w:val="Heading1"/>
      </w:pPr>
      <w:commentRangeStart w:id="460"/>
      <w:commentRangeStart w:id="461"/>
      <w:r>
        <w:lastRenderedPageBreak/>
        <w:t>System Architecture</w:t>
      </w:r>
      <w:commentRangeEnd w:id="460"/>
      <w:r>
        <w:rPr>
          <w:rStyle w:val="CommentReference"/>
          <w:rFonts w:asciiTheme="minorHAnsi" w:eastAsiaTheme="minorHAnsi" w:hAnsiTheme="minorHAnsi" w:cstheme="minorBidi"/>
          <w:b w:val="0"/>
          <w:bCs w:val="0"/>
          <w:caps w:val="0"/>
          <w:color w:val="auto"/>
        </w:rPr>
        <w:commentReference w:id="460"/>
      </w:r>
      <w:commentRangeEnd w:id="461"/>
      <w:r>
        <w:rPr>
          <w:rStyle w:val="CommentReference"/>
          <w:rFonts w:asciiTheme="minorHAnsi" w:eastAsiaTheme="minorHAnsi" w:hAnsiTheme="minorHAnsi" w:cstheme="minorBidi"/>
          <w:b w:val="0"/>
          <w:bCs w:val="0"/>
          <w:caps w:val="0"/>
          <w:color w:val="auto"/>
        </w:rPr>
        <w:commentReference w:id="461"/>
      </w:r>
      <w:bookmarkEnd w:id="458"/>
    </w:p>
    <w:p w14:paraId="4A72A252" w14:textId="77777777" w:rsidR="007D5175" w:rsidRDefault="007D5175">
      <w:pPr>
        <w:pStyle w:val="BodyText"/>
        <w:keepNext/>
        <w:jc w:val="center"/>
      </w:pPr>
    </w:p>
    <w:p w14:paraId="523DD464" w14:textId="77777777" w:rsidR="008B7094" w:rsidRDefault="008B7094" w:rsidP="008B7094">
      <w:pPr>
        <w:pStyle w:val="BodyText"/>
        <w:rPr>
          <w:lang w:eastAsia="da-DK"/>
        </w:rPr>
      </w:pPr>
      <w:r w:rsidRPr="005E34AB">
        <w:rPr>
          <w:rFonts w:hint="eastAsia"/>
          <w:lang w:eastAsia="da-DK"/>
        </w:rPr>
        <w:t>The overarching architecture as adopted by IMO for e</w:t>
      </w:r>
      <w:r>
        <w:rPr>
          <w:lang w:eastAsia="da-DK"/>
        </w:rPr>
        <w:t>-</w:t>
      </w:r>
      <w:r w:rsidRPr="005E34AB">
        <w:rPr>
          <w:rFonts w:hint="eastAsia"/>
          <w:lang w:eastAsia="da-DK"/>
        </w:rPr>
        <w:t>Navigation</w:t>
      </w:r>
      <w:r w:rsidRPr="00AA142D">
        <w:rPr>
          <w:lang w:eastAsia="da-DK"/>
        </w:rPr>
        <w:t xml:space="preserve"> </w:t>
      </w:r>
      <w:r>
        <w:rPr>
          <w:lang w:eastAsia="da-DK"/>
        </w:rPr>
        <w:t xml:space="preserve">is developed from IALA Guideline 1113 on “DESIGN AND IMPLEMENTATION PRINCIPLES FOR HARMONISED SYSTEM ARCHITECTURES OF SHORE‐BASED INFRASTRUCTURE”, </w:t>
      </w:r>
      <w:r w:rsidRPr="00EB139E">
        <w:rPr>
          <w:lang w:eastAsia="da-DK"/>
        </w:rPr>
        <w:t>[x]</w:t>
      </w:r>
      <w:r>
        <w:rPr>
          <w:lang w:eastAsia="da-DK"/>
        </w:rPr>
        <w:t xml:space="preserve"> </w:t>
      </w:r>
    </w:p>
    <w:p w14:paraId="638D8F70" w14:textId="77777777" w:rsidR="008B7094" w:rsidRDefault="008B7094" w:rsidP="008B7094">
      <w:pPr>
        <w:pStyle w:val="BodyText"/>
      </w:pPr>
      <w:r>
        <w:rPr>
          <w:lang w:eastAsia="da-DK"/>
        </w:rPr>
        <w:t xml:space="preserve">Figure 2 shows how R-Mode fits in the overall e-Navigation system architecture. R-Mode will be implemented as a new shore site service which could provide data and ranging information to the ship side. </w:t>
      </w:r>
      <w:r>
        <w:t>The R-Mode system with its services to provide synchronised ranging signals is part of the overall PNT supporting e-Navigation architecture.</w:t>
      </w:r>
    </w:p>
    <w:p w14:paraId="48C4AF9A" w14:textId="73226343" w:rsidR="008B7094" w:rsidRDefault="008B7094" w:rsidP="008B7094">
      <w:pPr>
        <w:pStyle w:val="BodyText"/>
      </w:pPr>
    </w:p>
    <w:p w14:paraId="3C9180B6" w14:textId="77777777" w:rsidR="008B7094" w:rsidRDefault="008B7094" w:rsidP="008B7094">
      <w:pPr>
        <w:pStyle w:val="BodyText"/>
      </w:pPr>
    </w:p>
    <w:p w14:paraId="350390D2" w14:textId="77777777" w:rsidR="008B7094" w:rsidRDefault="008B7094" w:rsidP="008B7094">
      <w:pPr>
        <w:pStyle w:val="BodyText"/>
        <w:rPr>
          <w:lang w:eastAsia="da-DK"/>
        </w:rPr>
      </w:pPr>
      <w:r>
        <w:rPr>
          <w:noProof/>
          <w:lang w:val="de-DE" w:eastAsia="de-DE"/>
        </w:rPr>
        <w:drawing>
          <wp:inline distT="0" distB="0" distL="0" distR="0" wp14:anchorId="025FFAE3" wp14:editId="3728781C">
            <wp:extent cx="6128728" cy="4324350"/>
            <wp:effectExtent l="0" t="0" r="5715" b="0"/>
            <wp:docPr id="46145" name="图片 46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40873" cy="4332919"/>
                    </a:xfrm>
                    <a:prstGeom prst="rect">
                      <a:avLst/>
                    </a:prstGeom>
                    <a:noFill/>
                  </pic:spPr>
                </pic:pic>
              </a:graphicData>
            </a:graphic>
          </wp:inline>
        </w:drawing>
      </w:r>
    </w:p>
    <w:p w14:paraId="64D7A5CC" w14:textId="628A0D7F" w:rsidR="008B7094" w:rsidRPr="00B72D19" w:rsidRDefault="008B7094" w:rsidP="008B7094">
      <w:pPr>
        <w:pStyle w:val="Caption"/>
        <w:jc w:val="center"/>
        <w:rPr>
          <w:lang w:val="en-US"/>
        </w:rPr>
      </w:pPr>
      <w:bookmarkStart w:id="462" w:name="OLE_LINK3"/>
      <w:bookmarkStart w:id="463" w:name="_Toc53341901"/>
      <w:r>
        <w:t xml:space="preserve">Figure </w:t>
      </w:r>
      <w:r>
        <w:fldChar w:fldCharType="begin"/>
      </w:r>
      <w:r>
        <w:instrText xml:space="preserve"> SEQ Figure \* ARABIC </w:instrText>
      </w:r>
      <w:r>
        <w:fldChar w:fldCharType="separate"/>
      </w:r>
      <w:ins w:id="464" w:author="Gewies, Stefan" w:date="2020-10-13T00:20:00Z">
        <w:r w:rsidR="001E7A67">
          <w:rPr>
            <w:noProof/>
          </w:rPr>
          <w:t>1</w:t>
        </w:r>
      </w:ins>
      <w:del w:id="465" w:author="Gewies, Stefan" w:date="2020-10-13T00:20:00Z">
        <w:r w:rsidDel="001E7A67">
          <w:rPr>
            <w:noProof/>
          </w:rPr>
          <w:delText>2</w:delText>
        </w:r>
      </w:del>
      <w:r>
        <w:fldChar w:fldCharType="end"/>
      </w:r>
      <w:r>
        <w:t xml:space="preserve">: </w:t>
      </w:r>
      <w:r w:rsidRPr="005B64BC">
        <w:rPr>
          <w:b w:val="0"/>
          <w:bCs w:val="0"/>
          <w:i w:val="0"/>
        </w:rPr>
        <w:t>R-Mode embedded in the overarching IMO e</w:t>
      </w:r>
      <w:r>
        <w:rPr>
          <w:b w:val="0"/>
          <w:bCs w:val="0"/>
          <w:i w:val="0"/>
        </w:rPr>
        <w:t>-</w:t>
      </w:r>
      <w:r w:rsidRPr="005B64BC">
        <w:rPr>
          <w:b w:val="0"/>
          <w:bCs w:val="0"/>
          <w:i w:val="0"/>
        </w:rPr>
        <w:t>Navigation architecture</w:t>
      </w:r>
      <w:bookmarkEnd w:id="462"/>
      <w:bookmarkEnd w:id="463"/>
    </w:p>
    <w:p w14:paraId="40007753" w14:textId="77777777" w:rsidR="008B7094" w:rsidRDefault="008B7094" w:rsidP="008B7094">
      <w:pPr>
        <w:pStyle w:val="Caption"/>
        <w:jc w:val="center"/>
        <w:rPr>
          <w:noProof/>
        </w:rPr>
      </w:pPr>
    </w:p>
    <w:p w14:paraId="6CEE7A6D" w14:textId="77777777" w:rsidR="008B7094" w:rsidRDefault="008B7094" w:rsidP="008B7094">
      <w:pPr>
        <w:pStyle w:val="Heading2"/>
      </w:pPr>
      <w:bookmarkStart w:id="466" w:name="_Toc53341977"/>
      <w:r>
        <w:t>Logical R-Mode System architecture</w:t>
      </w:r>
      <w:bookmarkEnd w:id="466"/>
      <w:r>
        <w:t xml:space="preserve"> </w:t>
      </w:r>
    </w:p>
    <w:p w14:paraId="13DB882F" w14:textId="77777777" w:rsidR="008B7094" w:rsidRDefault="008B7094" w:rsidP="008B7094">
      <w:pPr>
        <w:pStyle w:val="Heading2separationline"/>
        <w:rPr>
          <w:lang w:eastAsia="da-DK"/>
        </w:rPr>
      </w:pPr>
    </w:p>
    <w:p w14:paraId="68042BCB" w14:textId="77777777" w:rsidR="008B7094" w:rsidRPr="005B64BC" w:rsidRDefault="008B7094" w:rsidP="008B7094">
      <w:pPr>
        <w:pStyle w:val="BodyText"/>
        <w:rPr>
          <w:lang w:eastAsia="da-DK"/>
        </w:rPr>
      </w:pPr>
      <w:r w:rsidRPr="005B64BC">
        <w:rPr>
          <w:lang w:eastAsia="da-DK"/>
        </w:rPr>
        <w:t>The R-Mode system consists in general of the following components:</w:t>
      </w:r>
    </w:p>
    <w:p w14:paraId="0310F7D9" w14:textId="77777777" w:rsidR="008B7094" w:rsidRDefault="008B7094" w:rsidP="008B7094">
      <w:pPr>
        <w:pStyle w:val="BodyText"/>
        <w:numPr>
          <w:ilvl w:val="0"/>
          <w:numId w:val="55"/>
        </w:numPr>
        <w:rPr>
          <w:lang w:eastAsia="da-DK"/>
        </w:rPr>
      </w:pPr>
      <w:r w:rsidRPr="005B64BC">
        <w:rPr>
          <w:lang w:eastAsia="da-DK"/>
        </w:rPr>
        <w:t xml:space="preserve">R-Mode </w:t>
      </w:r>
      <w:r>
        <w:rPr>
          <w:lang w:eastAsia="da-DK"/>
        </w:rPr>
        <w:t>base</w:t>
      </w:r>
      <w:r w:rsidRPr="005B64BC">
        <w:rPr>
          <w:lang w:eastAsia="da-DK"/>
        </w:rPr>
        <w:t xml:space="preserve"> station</w:t>
      </w:r>
    </w:p>
    <w:p w14:paraId="3D00DEEE" w14:textId="77777777" w:rsidR="008B7094" w:rsidRDefault="008B7094" w:rsidP="008B7094">
      <w:pPr>
        <w:pStyle w:val="BodyText"/>
        <w:ind w:left="360"/>
        <w:rPr>
          <w:lang w:eastAsia="da-DK"/>
        </w:rPr>
      </w:pPr>
      <w:r w:rsidRPr="005B64BC">
        <w:rPr>
          <w:lang w:eastAsia="da-DK"/>
        </w:rPr>
        <w:t>A station that provides R-Mode service. It is intended to use existing maritime radio beacon</w:t>
      </w:r>
      <w:r>
        <w:rPr>
          <w:lang w:eastAsia="da-DK"/>
        </w:rPr>
        <w:t xml:space="preserve"> installations and VHF (AIS/VDES)</w:t>
      </w:r>
      <w:r w:rsidRPr="005B64BC">
        <w:rPr>
          <w:lang w:eastAsia="da-DK"/>
        </w:rPr>
        <w:t xml:space="preserve"> </w:t>
      </w:r>
      <w:r>
        <w:rPr>
          <w:lang w:eastAsia="da-DK"/>
        </w:rPr>
        <w:t>shore</w:t>
      </w:r>
      <w:r w:rsidRPr="005B64BC">
        <w:rPr>
          <w:lang w:eastAsia="da-DK"/>
        </w:rPr>
        <w:t xml:space="preserve"> s</w:t>
      </w:r>
      <w:r>
        <w:rPr>
          <w:lang w:eastAsia="da-DK"/>
        </w:rPr>
        <w:t>ites</w:t>
      </w:r>
      <w:r w:rsidRPr="005B64BC">
        <w:rPr>
          <w:lang w:eastAsia="da-DK"/>
        </w:rPr>
        <w:t>.</w:t>
      </w:r>
      <w:r w:rsidRPr="00A33303">
        <w:t xml:space="preserve"> </w:t>
      </w:r>
      <w:r w:rsidRPr="00A33303">
        <w:rPr>
          <w:lang w:eastAsia="da-DK"/>
        </w:rPr>
        <w:t>The functions</w:t>
      </w:r>
      <w:r>
        <w:rPr>
          <w:lang w:eastAsia="da-DK"/>
        </w:rPr>
        <w:t xml:space="preserve"> include:</w:t>
      </w:r>
    </w:p>
    <w:p w14:paraId="6575128C" w14:textId="77777777" w:rsidR="008B7094" w:rsidRDefault="008B7094" w:rsidP="008B7094">
      <w:pPr>
        <w:pStyle w:val="BodyText"/>
        <w:numPr>
          <w:ilvl w:val="0"/>
          <w:numId w:val="56"/>
        </w:numPr>
        <w:rPr>
          <w:lang w:eastAsia="da-DK"/>
        </w:rPr>
      </w:pPr>
      <w:r>
        <w:rPr>
          <w:lang w:eastAsia="da-DK"/>
        </w:rPr>
        <w:t xml:space="preserve">Synchronize with </w:t>
      </w:r>
      <w:r w:rsidRPr="00EF6A87">
        <w:rPr>
          <w:lang w:eastAsia="da-DK"/>
        </w:rPr>
        <w:t>R-Mode reference time</w:t>
      </w:r>
    </w:p>
    <w:p w14:paraId="57557DA5" w14:textId="77777777" w:rsidR="008B7094" w:rsidRDefault="008B7094" w:rsidP="008B7094">
      <w:pPr>
        <w:pStyle w:val="BodyText"/>
        <w:numPr>
          <w:ilvl w:val="0"/>
          <w:numId w:val="56"/>
        </w:numPr>
        <w:rPr>
          <w:lang w:eastAsia="da-DK"/>
        </w:rPr>
      </w:pPr>
      <w:r>
        <w:rPr>
          <w:rFonts w:hint="eastAsia"/>
          <w:lang w:eastAsia="zh-CN"/>
        </w:rPr>
        <w:t>Hold</w:t>
      </w:r>
      <w:r>
        <w:rPr>
          <w:lang w:eastAsia="da-DK"/>
        </w:rPr>
        <w:t xml:space="preserve"> over synchronized time</w:t>
      </w:r>
    </w:p>
    <w:p w14:paraId="05C1F54B" w14:textId="77777777" w:rsidR="008B7094" w:rsidRDefault="008B7094" w:rsidP="008B7094">
      <w:pPr>
        <w:pStyle w:val="BodyText"/>
        <w:numPr>
          <w:ilvl w:val="0"/>
          <w:numId w:val="56"/>
        </w:numPr>
        <w:rPr>
          <w:lang w:eastAsia="da-DK"/>
        </w:rPr>
      </w:pPr>
      <w:r>
        <w:rPr>
          <w:rFonts w:hint="eastAsia"/>
          <w:lang w:eastAsia="zh-CN"/>
        </w:rPr>
        <w:lastRenderedPageBreak/>
        <w:t>G</w:t>
      </w:r>
      <w:r>
        <w:rPr>
          <w:lang w:eastAsia="zh-CN"/>
        </w:rPr>
        <w:t xml:space="preserve">enerate MF/VHF </w:t>
      </w:r>
      <w:r>
        <w:rPr>
          <w:rFonts w:hint="eastAsia"/>
          <w:lang w:eastAsia="zh-CN"/>
        </w:rPr>
        <w:t>R</w:t>
      </w:r>
      <w:r>
        <w:rPr>
          <w:lang w:eastAsia="zh-CN"/>
        </w:rPr>
        <w:t>-Mode Signal</w:t>
      </w:r>
    </w:p>
    <w:p w14:paraId="7CEBE342" w14:textId="77777777" w:rsidR="008B7094" w:rsidRDefault="008B7094" w:rsidP="008B7094">
      <w:pPr>
        <w:pStyle w:val="BodyText"/>
        <w:numPr>
          <w:ilvl w:val="0"/>
          <w:numId w:val="56"/>
        </w:numPr>
        <w:rPr>
          <w:lang w:eastAsia="da-DK"/>
        </w:rPr>
      </w:pPr>
      <w:r>
        <w:rPr>
          <w:rFonts w:hint="eastAsia"/>
          <w:lang w:eastAsia="zh-CN"/>
        </w:rPr>
        <w:t>T</w:t>
      </w:r>
      <w:r>
        <w:rPr>
          <w:lang w:eastAsia="zh-CN"/>
        </w:rPr>
        <w:t xml:space="preserve">ransmit </w:t>
      </w:r>
      <w:r w:rsidRPr="00EF6A87">
        <w:rPr>
          <w:lang w:eastAsia="zh-CN"/>
        </w:rPr>
        <w:t xml:space="preserve">MF/VHF </w:t>
      </w:r>
      <w:r>
        <w:rPr>
          <w:rFonts w:hint="eastAsia"/>
          <w:lang w:eastAsia="zh-CN"/>
        </w:rPr>
        <w:t>R</w:t>
      </w:r>
      <w:r>
        <w:rPr>
          <w:lang w:eastAsia="zh-CN"/>
        </w:rPr>
        <w:t xml:space="preserve">-Mode </w:t>
      </w:r>
      <w:r w:rsidRPr="00EF6A87">
        <w:rPr>
          <w:lang w:eastAsia="zh-CN"/>
        </w:rPr>
        <w:t>Signal</w:t>
      </w:r>
    </w:p>
    <w:p w14:paraId="007A50D8" w14:textId="77777777" w:rsidR="008B7094" w:rsidRPr="005B64BC" w:rsidRDefault="008B7094" w:rsidP="008B7094">
      <w:pPr>
        <w:pStyle w:val="BodyText"/>
        <w:numPr>
          <w:ilvl w:val="0"/>
          <w:numId w:val="56"/>
        </w:numPr>
        <w:rPr>
          <w:lang w:eastAsia="da-DK"/>
        </w:rPr>
      </w:pPr>
      <w:r>
        <w:rPr>
          <w:rFonts w:hint="eastAsia"/>
          <w:lang w:eastAsia="zh-CN"/>
        </w:rPr>
        <w:t>R</w:t>
      </w:r>
      <w:r>
        <w:rPr>
          <w:lang w:eastAsia="zh-CN"/>
        </w:rPr>
        <w:t xml:space="preserve">eceive </w:t>
      </w:r>
      <w:r w:rsidRPr="00EF6A87">
        <w:rPr>
          <w:lang w:eastAsia="zh-CN"/>
        </w:rPr>
        <w:t xml:space="preserve">VHF </w:t>
      </w:r>
      <w:r>
        <w:rPr>
          <w:rFonts w:hint="eastAsia"/>
          <w:lang w:eastAsia="zh-CN"/>
        </w:rPr>
        <w:t>R</w:t>
      </w:r>
      <w:r>
        <w:rPr>
          <w:lang w:eastAsia="zh-CN"/>
        </w:rPr>
        <w:t xml:space="preserve">-Mode </w:t>
      </w:r>
      <w:r w:rsidRPr="00EF6A87">
        <w:rPr>
          <w:lang w:eastAsia="zh-CN"/>
        </w:rPr>
        <w:t>Signal</w:t>
      </w:r>
    </w:p>
    <w:p w14:paraId="6F7C174D" w14:textId="77777777" w:rsidR="008B7094" w:rsidRPr="008B7BA3" w:rsidRDefault="008B7094" w:rsidP="008B7094">
      <w:pPr>
        <w:pStyle w:val="BodyText"/>
        <w:numPr>
          <w:ilvl w:val="0"/>
          <w:numId w:val="55"/>
        </w:numPr>
        <w:rPr>
          <w:lang w:eastAsia="da-DK"/>
        </w:rPr>
      </w:pPr>
      <w:r w:rsidRPr="008B7BA3">
        <w:rPr>
          <w:lang w:eastAsia="da-DK"/>
        </w:rPr>
        <w:t>R-Mode monitor</w:t>
      </w:r>
    </w:p>
    <w:p w14:paraId="0696E4F5" w14:textId="77777777" w:rsidR="008B7094" w:rsidRDefault="008B7094" w:rsidP="008B7094">
      <w:pPr>
        <w:pStyle w:val="BodyText"/>
        <w:ind w:left="360"/>
        <w:rPr>
          <w:lang w:eastAsia="zh-CN"/>
        </w:rPr>
      </w:pPr>
      <w:r w:rsidRPr="008B7BA3">
        <w:rPr>
          <w:lang w:eastAsia="da-DK"/>
        </w:rPr>
        <w:t>Station that monitors broadcasted signals of R-Mode transmitters.</w:t>
      </w:r>
      <w:r w:rsidRPr="008B7BA3">
        <w:t xml:space="preserve"> </w:t>
      </w:r>
      <w:r w:rsidRPr="008B7BA3">
        <w:rPr>
          <w:lang w:eastAsia="zh-CN"/>
        </w:rPr>
        <w:t>The functions include:</w:t>
      </w:r>
    </w:p>
    <w:p w14:paraId="65DA2CF2" w14:textId="77777777" w:rsidR="008B7094" w:rsidRDefault="008B7094" w:rsidP="008B7094">
      <w:pPr>
        <w:pStyle w:val="BodyText"/>
        <w:numPr>
          <w:ilvl w:val="0"/>
          <w:numId w:val="57"/>
        </w:numPr>
        <w:rPr>
          <w:lang w:eastAsia="da-DK"/>
        </w:rPr>
      </w:pPr>
      <w:bookmarkStart w:id="467" w:name="_Hlk53003487"/>
      <w:r w:rsidRPr="00613512">
        <w:rPr>
          <w:lang w:eastAsia="da-DK"/>
        </w:rPr>
        <w:t xml:space="preserve">Monitor </w:t>
      </w:r>
      <w:bookmarkEnd w:id="467"/>
      <w:r w:rsidRPr="00613512">
        <w:rPr>
          <w:lang w:eastAsia="da-DK"/>
        </w:rPr>
        <w:t xml:space="preserve">availability </w:t>
      </w:r>
      <w:r>
        <w:rPr>
          <w:lang w:eastAsia="da-DK"/>
        </w:rPr>
        <w:t xml:space="preserve">of </w:t>
      </w:r>
      <w:r>
        <w:rPr>
          <w:lang w:eastAsia="zh-CN"/>
        </w:rPr>
        <w:t>MF/VHF</w:t>
      </w:r>
      <w:r w:rsidRPr="00613512">
        <w:rPr>
          <w:lang w:eastAsia="da-DK"/>
        </w:rPr>
        <w:t xml:space="preserve"> signal </w:t>
      </w:r>
    </w:p>
    <w:p w14:paraId="7DFB249D" w14:textId="77777777" w:rsidR="008B7094" w:rsidRDefault="008B7094" w:rsidP="008B7094">
      <w:pPr>
        <w:pStyle w:val="BodyText"/>
        <w:numPr>
          <w:ilvl w:val="0"/>
          <w:numId w:val="57"/>
        </w:numPr>
        <w:rPr>
          <w:lang w:eastAsia="da-DK"/>
        </w:rPr>
      </w:pPr>
      <w:r w:rsidRPr="00613512">
        <w:rPr>
          <w:lang w:eastAsia="da-DK"/>
        </w:rPr>
        <w:t xml:space="preserve">Monitor </w:t>
      </w:r>
      <w:r>
        <w:rPr>
          <w:lang w:eastAsia="da-DK"/>
        </w:rPr>
        <w:t>i</w:t>
      </w:r>
      <w:r w:rsidRPr="00613512">
        <w:rPr>
          <w:lang w:eastAsia="da-DK"/>
        </w:rPr>
        <w:t>ntegrity</w:t>
      </w:r>
      <w:r>
        <w:rPr>
          <w:lang w:eastAsia="da-DK"/>
        </w:rPr>
        <w:t xml:space="preserve"> of R-Mode navigation messages</w:t>
      </w:r>
    </w:p>
    <w:p w14:paraId="26B8A009" w14:textId="77777777" w:rsidR="008B7094" w:rsidRDefault="008B7094" w:rsidP="008B7094">
      <w:pPr>
        <w:pStyle w:val="BodyText"/>
        <w:numPr>
          <w:ilvl w:val="0"/>
          <w:numId w:val="57"/>
        </w:numPr>
        <w:rPr>
          <w:lang w:eastAsia="da-DK"/>
        </w:rPr>
      </w:pPr>
      <w:r w:rsidRPr="00CC573D">
        <w:rPr>
          <w:lang w:eastAsia="da-DK"/>
        </w:rPr>
        <w:t>Estimate</w:t>
      </w:r>
      <w:r>
        <w:rPr>
          <w:lang w:eastAsia="da-DK"/>
        </w:rPr>
        <w:t xml:space="preserve"> </w:t>
      </w:r>
      <w:r w:rsidRPr="00CC573D">
        <w:rPr>
          <w:lang w:eastAsia="da-DK"/>
        </w:rPr>
        <w:t xml:space="preserve">the health </w:t>
      </w:r>
      <w:r>
        <w:rPr>
          <w:lang w:eastAsia="da-DK"/>
        </w:rPr>
        <w:t xml:space="preserve">status </w:t>
      </w:r>
      <w:r w:rsidRPr="00CC573D">
        <w:rPr>
          <w:lang w:eastAsia="da-DK"/>
        </w:rPr>
        <w:t>of the transmitter</w:t>
      </w:r>
      <w:r>
        <w:rPr>
          <w:lang w:eastAsia="da-DK"/>
        </w:rPr>
        <w:t xml:space="preserve">s </w:t>
      </w:r>
    </w:p>
    <w:p w14:paraId="13E03CA2" w14:textId="77777777" w:rsidR="008B7094" w:rsidRDefault="008B7094" w:rsidP="008B7094">
      <w:pPr>
        <w:pStyle w:val="BodyText"/>
        <w:numPr>
          <w:ilvl w:val="0"/>
          <w:numId w:val="55"/>
        </w:numPr>
        <w:rPr>
          <w:lang w:eastAsia="da-DK"/>
        </w:rPr>
      </w:pPr>
      <w:bookmarkStart w:id="468" w:name="_Hlk53003176"/>
      <w:r w:rsidRPr="005B64BC">
        <w:rPr>
          <w:lang w:eastAsia="da-DK"/>
        </w:rPr>
        <w:t>R-Mode reference time</w:t>
      </w:r>
      <w:bookmarkEnd w:id="468"/>
      <w:r w:rsidRPr="005B64BC">
        <w:rPr>
          <w:lang w:eastAsia="da-DK"/>
        </w:rPr>
        <w:t xml:space="preserve">: </w:t>
      </w:r>
    </w:p>
    <w:p w14:paraId="1C82D1A5" w14:textId="77777777" w:rsidR="008B7094" w:rsidRDefault="008B7094" w:rsidP="008B7094">
      <w:pPr>
        <w:pStyle w:val="BodyText"/>
        <w:ind w:left="360"/>
        <w:rPr>
          <w:lang w:eastAsia="da-DK"/>
        </w:rPr>
      </w:pPr>
      <w:r w:rsidRPr="005B64BC">
        <w:rPr>
          <w:lang w:eastAsia="da-DK"/>
        </w:rPr>
        <w:t>Time distribution infrastructure that provides in a region the R-Mode reference time which is used for R-Mode service provision.</w:t>
      </w:r>
      <w:r w:rsidRPr="0058665A">
        <w:rPr>
          <w:lang w:eastAsia="da-DK"/>
        </w:rPr>
        <w:t xml:space="preserve"> </w:t>
      </w:r>
      <w:bookmarkStart w:id="469" w:name="OLE_LINK13"/>
      <w:r w:rsidRPr="0058665A">
        <w:rPr>
          <w:lang w:eastAsia="da-DK"/>
        </w:rPr>
        <w:t>The functions include:</w:t>
      </w:r>
      <w:bookmarkEnd w:id="469"/>
    </w:p>
    <w:p w14:paraId="61B162A8" w14:textId="77777777" w:rsidR="008B7094" w:rsidRDefault="008B7094" w:rsidP="008B7094">
      <w:pPr>
        <w:pStyle w:val="BodyText"/>
        <w:numPr>
          <w:ilvl w:val="0"/>
          <w:numId w:val="58"/>
        </w:numPr>
        <w:rPr>
          <w:lang w:eastAsia="da-DK"/>
        </w:rPr>
      </w:pPr>
      <w:r w:rsidRPr="00962210">
        <w:rPr>
          <w:lang w:eastAsia="da-DK"/>
        </w:rPr>
        <w:t xml:space="preserve">Synchronize </w:t>
      </w:r>
      <w:r>
        <w:rPr>
          <w:lang w:eastAsia="da-DK"/>
        </w:rPr>
        <w:t xml:space="preserve">to UTC or </w:t>
      </w:r>
      <w:r w:rsidRPr="00962210">
        <w:rPr>
          <w:lang w:eastAsia="da-DK"/>
        </w:rPr>
        <w:t>keep the time scale traceable to UTC</w:t>
      </w:r>
    </w:p>
    <w:p w14:paraId="6D22BE51" w14:textId="77777777" w:rsidR="008B7094" w:rsidRPr="005B64BC" w:rsidRDefault="008B7094" w:rsidP="008B7094">
      <w:pPr>
        <w:pStyle w:val="BodyText"/>
        <w:numPr>
          <w:ilvl w:val="0"/>
          <w:numId w:val="58"/>
        </w:numPr>
        <w:rPr>
          <w:lang w:eastAsia="da-DK"/>
        </w:rPr>
      </w:pPr>
      <w:r w:rsidRPr="00962210">
        <w:rPr>
          <w:lang w:eastAsia="da-DK"/>
        </w:rPr>
        <w:t>regularly publish its offset and uncertainty</w:t>
      </w:r>
    </w:p>
    <w:p w14:paraId="68EC09DB" w14:textId="77777777" w:rsidR="008B7094" w:rsidRPr="00B01D7E" w:rsidRDefault="008B7094" w:rsidP="008B7094">
      <w:pPr>
        <w:pStyle w:val="BodyText"/>
        <w:numPr>
          <w:ilvl w:val="0"/>
          <w:numId w:val="55"/>
        </w:numPr>
        <w:rPr>
          <w:lang w:eastAsia="da-DK"/>
        </w:rPr>
      </w:pPr>
      <w:r w:rsidRPr="00B01D7E">
        <w:rPr>
          <w:lang w:eastAsia="da-DK"/>
        </w:rPr>
        <w:t xml:space="preserve">Command and control, Security </w:t>
      </w:r>
      <w:proofErr w:type="spellStart"/>
      <w:r w:rsidRPr="00B01D7E">
        <w:rPr>
          <w:lang w:eastAsia="da-DK"/>
        </w:rPr>
        <w:t>center</w:t>
      </w:r>
      <w:proofErr w:type="spellEnd"/>
    </w:p>
    <w:p w14:paraId="42430E12" w14:textId="77777777" w:rsidR="008B7094" w:rsidRDefault="008B7094" w:rsidP="008B7094">
      <w:pPr>
        <w:pStyle w:val="BodyText"/>
        <w:ind w:left="360"/>
        <w:rPr>
          <w:lang w:eastAsia="da-DK"/>
        </w:rPr>
      </w:pPr>
      <w:r w:rsidRPr="00B01D7E">
        <w:rPr>
          <w:lang w:eastAsia="da-DK"/>
        </w:rPr>
        <w:t>Central infrastructure of a region that is used to control and command the complete network. It provides a security services for the R-Mode system and service.</w:t>
      </w:r>
      <w:r w:rsidRPr="00280483">
        <w:t xml:space="preserve"> </w:t>
      </w:r>
      <w:r w:rsidRPr="00280483">
        <w:rPr>
          <w:lang w:eastAsia="da-DK"/>
        </w:rPr>
        <w:t>The functions include:</w:t>
      </w:r>
    </w:p>
    <w:p w14:paraId="217F9784" w14:textId="77777777" w:rsidR="008B7094" w:rsidRDefault="008B7094" w:rsidP="008B7094">
      <w:pPr>
        <w:pStyle w:val="BodyText"/>
        <w:numPr>
          <w:ilvl w:val="0"/>
          <w:numId w:val="60"/>
        </w:numPr>
        <w:rPr>
          <w:lang w:eastAsia="da-DK"/>
        </w:rPr>
      </w:pPr>
      <w:r>
        <w:rPr>
          <w:rFonts w:hint="eastAsia"/>
          <w:lang w:eastAsia="zh-CN"/>
        </w:rPr>
        <w:t>C</w:t>
      </w:r>
      <w:r>
        <w:rPr>
          <w:lang w:eastAsia="zh-CN"/>
        </w:rPr>
        <w:t xml:space="preserve">onfigure </w:t>
      </w:r>
      <w:r w:rsidRPr="00BC55F8">
        <w:rPr>
          <w:rFonts w:hint="eastAsia"/>
          <w:lang w:eastAsia="da-DK"/>
        </w:rPr>
        <w:t>R-Mode base station</w:t>
      </w:r>
      <w:r>
        <w:rPr>
          <w:lang w:eastAsia="da-DK"/>
        </w:rPr>
        <w:t>s</w:t>
      </w:r>
      <w:r>
        <w:rPr>
          <w:rFonts w:hint="eastAsia"/>
          <w:lang w:eastAsia="zh-CN"/>
        </w:rPr>
        <w:t xml:space="preserve"> </w:t>
      </w:r>
      <w:r>
        <w:rPr>
          <w:lang w:eastAsia="zh-CN"/>
        </w:rPr>
        <w:t>inside the region</w:t>
      </w:r>
    </w:p>
    <w:p w14:paraId="36E467AA" w14:textId="77777777" w:rsidR="008B7094" w:rsidRDefault="008B7094" w:rsidP="008B7094">
      <w:pPr>
        <w:pStyle w:val="BodyText"/>
        <w:numPr>
          <w:ilvl w:val="0"/>
          <w:numId w:val="60"/>
        </w:numPr>
        <w:rPr>
          <w:lang w:eastAsia="da-DK"/>
        </w:rPr>
      </w:pPr>
      <w:r>
        <w:rPr>
          <w:lang w:eastAsia="da-DK"/>
        </w:rPr>
        <w:t xml:space="preserve">Collect and share </w:t>
      </w:r>
      <w:r w:rsidRPr="00280483">
        <w:rPr>
          <w:lang w:eastAsia="da-DK"/>
        </w:rPr>
        <w:t>information</w:t>
      </w:r>
    </w:p>
    <w:p w14:paraId="7369ADE3" w14:textId="77777777" w:rsidR="008B7094" w:rsidRDefault="008B7094" w:rsidP="008B7094">
      <w:pPr>
        <w:pStyle w:val="BodyText"/>
        <w:numPr>
          <w:ilvl w:val="0"/>
          <w:numId w:val="60"/>
        </w:numPr>
        <w:rPr>
          <w:lang w:eastAsia="da-DK"/>
        </w:rPr>
      </w:pPr>
      <w:r>
        <w:rPr>
          <w:lang w:eastAsia="zh-CN"/>
        </w:rPr>
        <w:t xml:space="preserve">Monitor status of </w:t>
      </w:r>
      <w:r w:rsidRPr="00BC55F8">
        <w:rPr>
          <w:lang w:eastAsia="zh-CN"/>
        </w:rPr>
        <w:t>R-Mode</w:t>
      </w:r>
      <w:r>
        <w:rPr>
          <w:lang w:eastAsia="zh-CN"/>
        </w:rPr>
        <w:t xml:space="preserve"> system</w:t>
      </w:r>
    </w:p>
    <w:p w14:paraId="3840C218" w14:textId="77777777" w:rsidR="008B7094" w:rsidRDefault="008B7094" w:rsidP="008B7094">
      <w:pPr>
        <w:pStyle w:val="BodyText"/>
        <w:numPr>
          <w:ilvl w:val="0"/>
          <w:numId w:val="60"/>
        </w:numPr>
        <w:rPr>
          <w:lang w:eastAsia="da-DK"/>
        </w:rPr>
      </w:pPr>
      <w:r w:rsidRPr="004C4069">
        <w:rPr>
          <w:lang w:eastAsia="zh-CN"/>
        </w:rPr>
        <w:t>Alarm and control of R-mode base station</w:t>
      </w:r>
      <w:r>
        <w:rPr>
          <w:lang w:eastAsia="zh-CN"/>
        </w:rPr>
        <w:t>s</w:t>
      </w:r>
      <w:r w:rsidRPr="004C4069">
        <w:rPr>
          <w:lang w:eastAsia="zh-CN"/>
        </w:rPr>
        <w:t xml:space="preserve"> in the </w:t>
      </w:r>
      <w:r>
        <w:rPr>
          <w:lang w:eastAsia="zh-CN"/>
        </w:rPr>
        <w:t>region</w:t>
      </w:r>
    </w:p>
    <w:p w14:paraId="2762EA76" w14:textId="77777777" w:rsidR="008B7094" w:rsidRDefault="008B7094" w:rsidP="008B7094">
      <w:pPr>
        <w:pStyle w:val="BodyText"/>
        <w:numPr>
          <w:ilvl w:val="0"/>
          <w:numId w:val="55"/>
        </w:numPr>
        <w:rPr>
          <w:lang w:eastAsia="da-DK"/>
        </w:rPr>
      </w:pPr>
      <w:r w:rsidRPr="005B64BC">
        <w:rPr>
          <w:lang w:eastAsia="da-DK"/>
        </w:rPr>
        <w:t>R-Mode user</w:t>
      </w:r>
      <w:r>
        <w:rPr>
          <w:lang w:eastAsia="da-DK"/>
        </w:rPr>
        <w:t xml:space="preserve"> </w:t>
      </w:r>
    </w:p>
    <w:p w14:paraId="18C97F3F" w14:textId="77777777" w:rsidR="008B7094" w:rsidRDefault="008B7094" w:rsidP="008B7094">
      <w:pPr>
        <w:pStyle w:val="BodyText"/>
        <w:ind w:left="360"/>
        <w:rPr>
          <w:lang w:eastAsia="da-DK"/>
        </w:rPr>
      </w:pPr>
      <w:r w:rsidRPr="005B64BC">
        <w:rPr>
          <w:lang w:eastAsia="da-DK"/>
        </w:rPr>
        <w:t xml:space="preserve">User of R-Mode service.  </w:t>
      </w:r>
      <w:r w:rsidRPr="00546F92">
        <w:rPr>
          <w:lang w:eastAsia="da-DK"/>
        </w:rPr>
        <w:t>The functions include:</w:t>
      </w:r>
    </w:p>
    <w:p w14:paraId="05234737" w14:textId="77777777" w:rsidR="008B7094" w:rsidRDefault="008B7094" w:rsidP="008B7094">
      <w:pPr>
        <w:pStyle w:val="BodyText"/>
        <w:numPr>
          <w:ilvl w:val="0"/>
          <w:numId w:val="59"/>
        </w:numPr>
        <w:rPr>
          <w:lang w:eastAsia="da-DK"/>
        </w:rPr>
      </w:pPr>
      <w:r w:rsidRPr="00546F92">
        <w:rPr>
          <w:lang w:eastAsia="da-DK"/>
        </w:rPr>
        <w:t xml:space="preserve">Receive </w:t>
      </w:r>
      <w:r>
        <w:rPr>
          <w:lang w:eastAsia="da-DK"/>
        </w:rPr>
        <w:t>MF/</w:t>
      </w:r>
      <w:r w:rsidRPr="00546F92">
        <w:rPr>
          <w:lang w:eastAsia="da-DK"/>
        </w:rPr>
        <w:t xml:space="preserve">VHF </w:t>
      </w:r>
      <w:r w:rsidRPr="00AF53F4">
        <w:rPr>
          <w:lang w:eastAsia="da-DK"/>
        </w:rPr>
        <w:t>R-Mode</w:t>
      </w:r>
      <w:r>
        <w:rPr>
          <w:lang w:eastAsia="da-DK"/>
        </w:rPr>
        <w:t xml:space="preserve"> </w:t>
      </w:r>
      <w:r w:rsidRPr="00546F92">
        <w:rPr>
          <w:lang w:eastAsia="da-DK"/>
        </w:rPr>
        <w:t>Signal</w:t>
      </w:r>
    </w:p>
    <w:p w14:paraId="356FCCB7" w14:textId="77777777" w:rsidR="008B7094" w:rsidRDefault="008B7094" w:rsidP="008B7094">
      <w:pPr>
        <w:pStyle w:val="BodyText"/>
        <w:numPr>
          <w:ilvl w:val="0"/>
          <w:numId w:val="59"/>
        </w:numPr>
        <w:rPr>
          <w:lang w:eastAsia="da-DK"/>
        </w:rPr>
      </w:pPr>
      <w:r>
        <w:rPr>
          <w:rFonts w:hint="eastAsia"/>
          <w:lang w:eastAsia="zh-CN"/>
        </w:rPr>
        <w:t>R</w:t>
      </w:r>
      <w:r>
        <w:rPr>
          <w:lang w:eastAsia="zh-CN"/>
        </w:rPr>
        <w:t>anging</w:t>
      </w:r>
    </w:p>
    <w:p w14:paraId="1D0D6A1D" w14:textId="77777777" w:rsidR="008B7094" w:rsidRPr="005B64BC" w:rsidRDefault="008B7094" w:rsidP="008B7094">
      <w:pPr>
        <w:pStyle w:val="BodyText"/>
        <w:numPr>
          <w:ilvl w:val="0"/>
          <w:numId w:val="59"/>
        </w:numPr>
        <w:rPr>
          <w:lang w:eastAsia="da-DK"/>
        </w:rPr>
      </w:pPr>
      <w:r>
        <w:rPr>
          <w:lang w:eastAsia="zh-CN"/>
        </w:rPr>
        <w:t>Positioning</w:t>
      </w:r>
    </w:p>
    <w:p w14:paraId="26ACA803" w14:textId="77777777" w:rsidR="008B7094" w:rsidRPr="005B64BC" w:rsidRDefault="008B7094" w:rsidP="008B7094">
      <w:pPr>
        <w:pStyle w:val="BodyText"/>
        <w:rPr>
          <w:lang w:eastAsia="zh-CN"/>
        </w:rPr>
      </w:pPr>
    </w:p>
    <w:p w14:paraId="48B64DE3" w14:textId="77777777" w:rsidR="008B7094" w:rsidRDefault="008B7094" w:rsidP="008B7094">
      <w:pPr>
        <w:rPr>
          <w:lang w:eastAsia="da-DK"/>
        </w:rPr>
      </w:pPr>
    </w:p>
    <w:p w14:paraId="14D6CC4B" w14:textId="77777777" w:rsidR="008B7094" w:rsidRDefault="008B7094" w:rsidP="008B7094">
      <w:pPr>
        <w:keepNext/>
        <w:jc w:val="center"/>
      </w:pPr>
      <w:r>
        <w:rPr>
          <w:noProof/>
          <w:lang w:val="de-DE" w:eastAsia="de-DE"/>
        </w:rPr>
        <w:lastRenderedPageBreak/>
        <w:drawing>
          <wp:inline distT="0" distB="0" distL="0" distR="0" wp14:anchorId="26949302" wp14:editId="2CD86D20">
            <wp:extent cx="3533242" cy="2629381"/>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534102" cy="2630021"/>
                    </a:xfrm>
                    <a:prstGeom prst="rect">
                      <a:avLst/>
                    </a:prstGeom>
                    <a:noFill/>
                  </pic:spPr>
                </pic:pic>
              </a:graphicData>
            </a:graphic>
          </wp:inline>
        </w:drawing>
      </w:r>
    </w:p>
    <w:p w14:paraId="0F681006" w14:textId="77777777" w:rsidR="008B7094" w:rsidRDefault="008B7094" w:rsidP="008B7094">
      <w:pPr>
        <w:rPr>
          <w:lang w:eastAsia="da-DK"/>
        </w:rPr>
      </w:pPr>
    </w:p>
    <w:p w14:paraId="263B6131" w14:textId="58398E52" w:rsidR="008B7094" w:rsidRDefault="008B7094" w:rsidP="008B7094">
      <w:pPr>
        <w:pStyle w:val="Caption"/>
        <w:jc w:val="center"/>
      </w:pPr>
      <w:bookmarkStart w:id="470" w:name="_Toc53341902"/>
      <w:r>
        <w:t xml:space="preserve">Figure </w:t>
      </w:r>
      <w:r>
        <w:fldChar w:fldCharType="begin"/>
      </w:r>
      <w:r>
        <w:instrText xml:space="preserve"> SEQ Figure \* ARABIC </w:instrText>
      </w:r>
      <w:r>
        <w:fldChar w:fldCharType="separate"/>
      </w:r>
      <w:ins w:id="471" w:author="Gewies, Stefan" w:date="2020-10-13T00:20:00Z">
        <w:r w:rsidR="001E7A67">
          <w:rPr>
            <w:noProof/>
          </w:rPr>
          <w:t>2</w:t>
        </w:r>
      </w:ins>
      <w:del w:id="472" w:author="Gewies, Stefan" w:date="2020-10-13T00:20:00Z">
        <w:r w:rsidDel="001E7A67">
          <w:rPr>
            <w:noProof/>
          </w:rPr>
          <w:delText>3</w:delText>
        </w:r>
      </w:del>
      <w:r>
        <w:fldChar w:fldCharType="end"/>
      </w:r>
      <w:r>
        <w:t xml:space="preserve"> </w:t>
      </w:r>
      <w:r w:rsidRPr="00460A86">
        <w:rPr>
          <w:b w:val="0"/>
          <w:i w:val="0"/>
        </w:rPr>
        <w:t>Logical R-Mode architecture</w:t>
      </w:r>
      <w:bookmarkEnd w:id="470"/>
    </w:p>
    <w:p w14:paraId="4F0C5251" w14:textId="77777777" w:rsidR="008B7094" w:rsidRDefault="008B7094" w:rsidP="008B7094">
      <w:pPr>
        <w:rPr>
          <w:lang w:eastAsia="da-DK"/>
        </w:rPr>
      </w:pPr>
    </w:p>
    <w:p w14:paraId="26BECC23" w14:textId="77777777" w:rsidR="008B7094" w:rsidRDefault="008B7094" w:rsidP="008B7094">
      <w:pPr>
        <w:pStyle w:val="Heading2"/>
      </w:pPr>
      <w:bookmarkStart w:id="473" w:name="_Toc53341978"/>
      <w:r>
        <w:t>Physical R-Mode Architecture</w:t>
      </w:r>
      <w:bookmarkEnd w:id="473"/>
      <w:r>
        <w:t xml:space="preserve"> </w:t>
      </w:r>
    </w:p>
    <w:p w14:paraId="00AA24F9" w14:textId="77777777" w:rsidR="008B7094" w:rsidRDefault="008B7094" w:rsidP="008B7094">
      <w:pPr>
        <w:pStyle w:val="Heading2separationline"/>
        <w:rPr>
          <w:lang w:eastAsia="da-DK"/>
        </w:rPr>
      </w:pPr>
    </w:p>
    <w:p w14:paraId="1A591829" w14:textId="77777777" w:rsidR="008B7094" w:rsidRDefault="008B7094" w:rsidP="008B7094">
      <w:pPr>
        <w:pStyle w:val="BodyText"/>
        <w:rPr>
          <w:lang w:eastAsia="da-DK"/>
        </w:rPr>
      </w:pPr>
      <w:r>
        <w:rPr>
          <w:lang w:eastAsia="da-DK"/>
        </w:rPr>
        <w:t xml:space="preserve">Figure 4 provides a common physical R-mode architecture identifying physical elements which are required for both, R-Mode using MF transmissions as well as </w:t>
      </w:r>
      <w:proofErr w:type="spellStart"/>
      <w:r>
        <w:rPr>
          <w:lang w:eastAsia="da-DK"/>
        </w:rPr>
        <w:t>R_mode</w:t>
      </w:r>
      <w:proofErr w:type="spellEnd"/>
      <w:r>
        <w:rPr>
          <w:lang w:eastAsia="da-DK"/>
        </w:rPr>
        <w:t xml:space="preserve"> using VHF transmissions. </w:t>
      </w:r>
    </w:p>
    <w:p w14:paraId="67009D1B" w14:textId="77777777" w:rsidR="008B7094" w:rsidRDefault="008B7094" w:rsidP="008B7094">
      <w:pPr>
        <w:pStyle w:val="BodyText"/>
        <w:rPr>
          <w:lang w:eastAsia="da-DK"/>
        </w:rPr>
      </w:pPr>
      <w:r w:rsidRPr="00A318A3">
        <w:rPr>
          <w:lang w:eastAsia="da-DK"/>
        </w:rPr>
        <w:t xml:space="preserve">The physical R-mode architecture of </w:t>
      </w:r>
      <w:r>
        <w:rPr>
          <w:lang w:eastAsia="da-DK"/>
        </w:rPr>
        <w:t>a</w:t>
      </w:r>
      <w:r w:rsidRPr="00A318A3">
        <w:rPr>
          <w:lang w:eastAsia="da-DK"/>
        </w:rPr>
        <w:t xml:space="preserve"> </w:t>
      </w:r>
      <w:r>
        <w:rPr>
          <w:lang w:eastAsia="da-DK"/>
        </w:rPr>
        <w:t>region</w:t>
      </w:r>
      <w:r w:rsidRPr="00A318A3">
        <w:rPr>
          <w:lang w:eastAsia="da-DK"/>
        </w:rPr>
        <w:t xml:space="preserve"> is composed of R-mode base station</w:t>
      </w:r>
      <w:r>
        <w:rPr>
          <w:lang w:eastAsia="da-DK"/>
        </w:rPr>
        <w:t xml:space="preserve"> &amp; </w:t>
      </w:r>
      <w:r w:rsidRPr="00CD2B92">
        <w:rPr>
          <w:lang w:eastAsia="da-DK"/>
        </w:rPr>
        <w:t>monitoring station</w:t>
      </w:r>
      <w:r>
        <w:rPr>
          <w:lang w:eastAsia="da-DK"/>
        </w:rPr>
        <w:t xml:space="preserve"> pairs</w:t>
      </w:r>
      <w:r w:rsidRPr="00A318A3">
        <w:rPr>
          <w:lang w:eastAsia="da-DK"/>
        </w:rPr>
        <w:t>, user station</w:t>
      </w:r>
      <w:r>
        <w:rPr>
          <w:lang w:eastAsia="da-DK"/>
        </w:rPr>
        <w:t>s</w:t>
      </w:r>
      <w:r w:rsidRPr="00A318A3">
        <w:rPr>
          <w:lang w:eastAsia="da-DK"/>
        </w:rPr>
        <w:t xml:space="preserve">, </w:t>
      </w:r>
      <w:r>
        <w:rPr>
          <w:lang w:eastAsia="da-DK"/>
        </w:rPr>
        <w:t>RMRT</w:t>
      </w:r>
      <w:r w:rsidRPr="00A318A3">
        <w:rPr>
          <w:lang w:eastAsia="da-DK"/>
        </w:rPr>
        <w:t xml:space="preserve"> system and </w:t>
      </w:r>
      <w:r>
        <w:rPr>
          <w:lang w:eastAsia="da-DK"/>
        </w:rPr>
        <w:t>c</w:t>
      </w:r>
      <w:r w:rsidRPr="00A318A3">
        <w:rPr>
          <w:lang w:eastAsia="da-DK"/>
        </w:rPr>
        <w:t xml:space="preserve">ommand and control, Security </w:t>
      </w:r>
      <w:proofErr w:type="spellStart"/>
      <w:r w:rsidRPr="00A318A3">
        <w:rPr>
          <w:lang w:eastAsia="da-DK"/>
        </w:rPr>
        <w:t>center</w:t>
      </w:r>
      <w:proofErr w:type="spellEnd"/>
      <w:r w:rsidRPr="00A318A3">
        <w:rPr>
          <w:lang w:eastAsia="da-DK"/>
        </w:rPr>
        <w:t>. The R-mode base station generate</w:t>
      </w:r>
      <w:r>
        <w:rPr>
          <w:lang w:eastAsia="da-DK"/>
        </w:rPr>
        <w:t>s</w:t>
      </w:r>
      <w:r w:rsidRPr="00A318A3">
        <w:rPr>
          <w:lang w:eastAsia="da-DK"/>
        </w:rPr>
        <w:t xml:space="preserve"> and transmit</w:t>
      </w:r>
      <w:r>
        <w:rPr>
          <w:lang w:eastAsia="da-DK"/>
        </w:rPr>
        <w:t>s</w:t>
      </w:r>
      <w:r w:rsidRPr="00A318A3">
        <w:rPr>
          <w:lang w:eastAsia="da-DK"/>
        </w:rPr>
        <w:t xml:space="preserve"> MF / VHF R-mode signal, and the user station receive</w:t>
      </w:r>
      <w:r>
        <w:rPr>
          <w:lang w:eastAsia="da-DK"/>
        </w:rPr>
        <w:t>s</w:t>
      </w:r>
      <w:r w:rsidRPr="00A318A3">
        <w:rPr>
          <w:lang w:eastAsia="da-DK"/>
        </w:rPr>
        <w:t xml:space="preserve"> the signal and calculate</w:t>
      </w:r>
      <w:r>
        <w:rPr>
          <w:lang w:eastAsia="da-DK"/>
        </w:rPr>
        <w:t>s</w:t>
      </w:r>
      <w:r w:rsidRPr="00A318A3">
        <w:rPr>
          <w:lang w:eastAsia="da-DK"/>
        </w:rPr>
        <w:t xml:space="preserve"> the </w:t>
      </w:r>
      <w:r>
        <w:rPr>
          <w:lang w:eastAsia="da-DK"/>
        </w:rPr>
        <w:t>position</w:t>
      </w:r>
      <w:r w:rsidRPr="00A318A3">
        <w:rPr>
          <w:lang w:eastAsia="da-DK"/>
        </w:rPr>
        <w:t xml:space="preserve"> information.</w:t>
      </w:r>
      <w:r>
        <w:rPr>
          <w:lang w:eastAsia="da-DK"/>
        </w:rPr>
        <w:t xml:space="preserve"> </w:t>
      </w:r>
      <w:r w:rsidRPr="00A318A3">
        <w:rPr>
          <w:lang w:eastAsia="da-DK"/>
        </w:rPr>
        <w:t xml:space="preserve">At the same time, the </w:t>
      </w:r>
      <w:r>
        <w:rPr>
          <w:lang w:eastAsia="da-DK"/>
        </w:rPr>
        <w:t xml:space="preserve">R-Mode </w:t>
      </w:r>
      <w:r w:rsidRPr="00A318A3">
        <w:rPr>
          <w:lang w:eastAsia="da-DK"/>
        </w:rPr>
        <w:t xml:space="preserve">monitoring station </w:t>
      </w:r>
      <w:r>
        <w:rPr>
          <w:lang w:eastAsia="da-DK"/>
        </w:rPr>
        <w:t xml:space="preserve">also </w:t>
      </w:r>
      <w:r w:rsidRPr="00A318A3">
        <w:rPr>
          <w:lang w:eastAsia="da-DK"/>
        </w:rPr>
        <w:t xml:space="preserve">receive </w:t>
      </w:r>
      <w:r>
        <w:rPr>
          <w:lang w:eastAsia="da-DK"/>
        </w:rPr>
        <w:t xml:space="preserve">the </w:t>
      </w:r>
      <w:r w:rsidRPr="00366338">
        <w:rPr>
          <w:lang w:eastAsia="da-DK"/>
        </w:rPr>
        <w:t xml:space="preserve">MF / VHF R-mode signal </w:t>
      </w:r>
      <w:r>
        <w:rPr>
          <w:lang w:eastAsia="da-DK"/>
        </w:rPr>
        <w:t xml:space="preserve">from </w:t>
      </w:r>
      <w:r w:rsidRPr="00A318A3">
        <w:rPr>
          <w:lang w:eastAsia="da-DK"/>
        </w:rPr>
        <w:t>the corresponding base station</w:t>
      </w:r>
      <w:r>
        <w:rPr>
          <w:lang w:eastAsia="da-DK"/>
        </w:rPr>
        <w:t>.</w:t>
      </w:r>
      <w:r w:rsidRPr="00A318A3">
        <w:rPr>
          <w:lang w:eastAsia="da-DK"/>
        </w:rPr>
        <w:t xml:space="preserve"> </w:t>
      </w:r>
      <w:r>
        <w:rPr>
          <w:lang w:eastAsia="da-DK"/>
        </w:rPr>
        <w:t xml:space="preserve">It </w:t>
      </w:r>
      <w:r w:rsidRPr="00A318A3">
        <w:rPr>
          <w:lang w:eastAsia="da-DK"/>
        </w:rPr>
        <w:t>evaluate</w:t>
      </w:r>
      <w:r>
        <w:rPr>
          <w:lang w:eastAsia="da-DK"/>
        </w:rPr>
        <w:t>s</w:t>
      </w:r>
      <w:r w:rsidRPr="00A318A3">
        <w:rPr>
          <w:lang w:eastAsia="da-DK"/>
        </w:rPr>
        <w:t xml:space="preserve"> the health status of the base station </w:t>
      </w:r>
      <w:r>
        <w:rPr>
          <w:lang w:eastAsia="da-DK"/>
        </w:rPr>
        <w:t>by</w:t>
      </w:r>
      <w:r w:rsidRPr="00A318A3">
        <w:rPr>
          <w:lang w:eastAsia="da-DK"/>
        </w:rPr>
        <w:t xml:space="preserve"> the analysis of the received signals, transmits the </w:t>
      </w:r>
      <w:r>
        <w:rPr>
          <w:lang w:eastAsia="da-DK"/>
        </w:rPr>
        <w:t xml:space="preserve">dynamic messages </w:t>
      </w:r>
      <w:r w:rsidRPr="00A318A3">
        <w:rPr>
          <w:lang w:eastAsia="da-DK"/>
        </w:rPr>
        <w:t>to the corresponding base station in real time</w:t>
      </w:r>
      <w:r>
        <w:rPr>
          <w:lang w:eastAsia="da-DK"/>
        </w:rPr>
        <w:t>,</w:t>
      </w:r>
      <w:r w:rsidRPr="00A318A3">
        <w:rPr>
          <w:lang w:eastAsia="da-DK"/>
        </w:rPr>
        <w:t xml:space="preserve"> and</w:t>
      </w:r>
      <w:r>
        <w:rPr>
          <w:lang w:eastAsia="da-DK"/>
        </w:rPr>
        <w:t xml:space="preserve"> also</w:t>
      </w:r>
      <w:r w:rsidRPr="00A318A3">
        <w:rPr>
          <w:lang w:eastAsia="da-DK"/>
        </w:rPr>
        <w:t xml:space="preserve"> </w:t>
      </w:r>
      <w:r w:rsidRPr="00366338">
        <w:rPr>
          <w:lang w:eastAsia="da-DK"/>
        </w:rPr>
        <w:t xml:space="preserve">transmits monitoring results </w:t>
      </w:r>
      <w:r w:rsidRPr="00A318A3">
        <w:rPr>
          <w:lang w:eastAsia="da-DK"/>
        </w:rPr>
        <w:t xml:space="preserve">to the </w:t>
      </w:r>
      <w:r w:rsidRPr="00366338">
        <w:rPr>
          <w:lang w:eastAsia="da-DK"/>
        </w:rPr>
        <w:t xml:space="preserve">command and control, </w:t>
      </w:r>
      <w:r>
        <w:rPr>
          <w:rFonts w:hint="eastAsia"/>
          <w:lang w:eastAsia="zh-CN"/>
        </w:rPr>
        <w:t>s</w:t>
      </w:r>
      <w:r w:rsidRPr="00366338">
        <w:rPr>
          <w:lang w:eastAsia="da-DK"/>
        </w:rPr>
        <w:t xml:space="preserve">ecurity </w:t>
      </w:r>
      <w:proofErr w:type="spellStart"/>
      <w:r w:rsidRPr="00366338">
        <w:rPr>
          <w:lang w:eastAsia="da-DK"/>
        </w:rPr>
        <w:t>center</w:t>
      </w:r>
      <w:proofErr w:type="spellEnd"/>
      <w:r w:rsidRPr="00A318A3">
        <w:rPr>
          <w:lang w:eastAsia="da-DK"/>
        </w:rPr>
        <w:t xml:space="preserve"> through network. The </w:t>
      </w:r>
      <w:r w:rsidRPr="00D907BA">
        <w:rPr>
          <w:lang w:eastAsia="da-DK"/>
        </w:rPr>
        <w:t xml:space="preserve">command and control, security </w:t>
      </w:r>
      <w:proofErr w:type="spellStart"/>
      <w:r w:rsidRPr="00D907BA">
        <w:rPr>
          <w:lang w:eastAsia="da-DK"/>
        </w:rPr>
        <w:t>center</w:t>
      </w:r>
      <w:proofErr w:type="spellEnd"/>
      <w:r w:rsidRPr="00A318A3">
        <w:rPr>
          <w:lang w:eastAsia="da-DK"/>
        </w:rPr>
        <w:t xml:space="preserve"> manages all base stations, monitoring stations and </w:t>
      </w:r>
      <w:r>
        <w:rPr>
          <w:lang w:eastAsia="da-DK"/>
        </w:rPr>
        <w:t xml:space="preserve">RMRT </w:t>
      </w:r>
      <w:r>
        <w:rPr>
          <w:rFonts w:hint="eastAsia"/>
          <w:lang w:eastAsia="zh-CN"/>
        </w:rPr>
        <w:t>system</w:t>
      </w:r>
      <w:r>
        <w:rPr>
          <w:lang w:eastAsia="da-DK"/>
        </w:rPr>
        <w:t xml:space="preserve"> </w:t>
      </w:r>
      <w:r w:rsidRPr="00A318A3">
        <w:rPr>
          <w:lang w:eastAsia="da-DK"/>
        </w:rPr>
        <w:t xml:space="preserve">in the region, and evaluates the operation status and security of the R-mode system. </w:t>
      </w:r>
      <w:r>
        <w:rPr>
          <w:lang w:eastAsia="da-DK"/>
        </w:rPr>
        <w:t>RMRT</w:t>
      </w:r>
      <w:r w:rsidRPr="00A318A3">
        <w:rPr>
          <w:lang w:eastAsia="da-DK"/>
        </w:rPr>
        <w:t xml:space="preserve"> system provides synchroniz</w:t>
      </w:r>
      <w:r>
        <w:rPr>
          <w:lang w:eastAsia="da-DK"/>
        </w:rPr>
        <w:t>ed</w:t>
      </w:r>
      <w:r w:rsidRPr="00A318A3">
        <w:rPr>
          <w:lang w:eastAsia="da-DK"/>
        </w:rPr>
        <w:t xml:space="preserve"> time for base station</w:t>
      </w:r>
      <w:r>
        <w:rPr>
          <w:lang w:eastAsia="da-DK"/>
        </w:rPr>
        <w:t>s</w:t>
      </w:r>
      <w:r w:rsidRPr="00A318A3">
        <w:rPr>
          <w:lang w:eastAsia="da-DK"/>
        </w:rPr>
        <w:t>, monitoring station</w:t>
      </w:r>
      <w:r>
        <w:rPr>
          <w:lang w:eastAsia="da-DK"/>
        </w:rPr>
        <w:t>s</w:t>
      </w:r>
      <w:r w:rsidRPr="00A318A3">
        <w:rPr>
          <w:lang w:eastAsia="da-DK"/>
        </w:rPr>
        <w:t xml:space="preserve"> and </w:t>
      </w:r>
      <w:r w:rsidRPr="00AA5220">
        <w:rPr>
          <w:lang w:eastAsia="da-DK"/>
        </w:rPr>
        <w:t xml:space="preserve">command and control, security </w:t>
      </w:r>
      <w:proofErr w:type="spellStart"/>
      <w:r w:rsidRPr="00AA5220">
        <w:rPr>
          <w:lang w:eastAsia="da-DK"/>
        </w:rPr>
        <w:t>center</w:t>
      </w:r>
      <w:proofErr w:type="spellEnd"/>
      <w:r w:rsidRPr="00A318A3">
        <w:rPr>
          <w:lang w:eastAsia="da-DK"/>
        </w:rPr>
        <w:t>.</w:t>
      </w:r>
    </w:p>
    <w:p w14:paraId="6E3897FC" w14:textId="77777777" w:rsidR="008B7094" w:rsidRDefault="008B7094" w:rsidP="008B7094">
      <w:pPr>
        <w:pStyle w:val="Caption"/>
        <w:jc w:val="center"/>
        <w:rPr>
          <w:lang w:eastAsia="zh-CN"/>
        </w:rPr>
      </w:pPr>
    </w:p>
    <w:p w14:paraId="0C2B9636" w14:textId="77777777" w:rsidR="008B7094" w:rsidRDefault="008B7094" w:rsidP="008B7094">
      <w:pPr>
        <w:pStyle w:val="Caption"/>
        <w:jc w:val="center"/>
      </w:pPr>
      <w:r>
        <w:object w:dxaOrig="14300" w:dyaOrig="6590" w14:anchorId="25D71B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195.5pt" o:ole="">
            <v:imagedata r:id="rId30" o:title=""/>
          </v:shape>
          <o:OLEObject Type="Embed" ProgID="Visio.Drawing.11" ShapeID="_x0000_i1025" DrawAspect="Content" ObjectID="_1675088098" r:id="rId31"/>
        </w:object>
      </w:r>
    </w:p>
    <w:p w14:paraId="7F2E4C3D" w14:textId="5B2DD204" w:rsidR="008B7094" w:rsidRDefault="008B7094" w:rsidP="008B7094">
      <w:pPr>
        <w:pStyle w:val="Caption"/>
        <w:jc w:val="center"/>
        <w:rPr>
          <w:b w:val="0"/>
          <w:i w:val="0"/>
        </w:rPr>
      </w:pPr>
      <w:bookmarkStart w:id="474" w:name="_Toc53341903"/>
      <w:r>
        <w:t xml:space="preserve">Figure </w:t>
      </w:r>
      <w:r>
        <w:fldChar w:fldCharType="begin"/>
      </w:r>
      <w:r>
        <w:instrText xml:space="preserve"> SEQ Figure \* ARABIC </w:instrText>
      </w:r>
      <w:r>
        <w:fldChar w:fldCharType="separate"/>
      </w:r>
      <w:ins w:id="475" w:author="Gewies, Stefan" w:date="2020-10-13T00:20:00Z">
        <w:r w:rsidR="001E7A67">
          <w:rPr>
            <w:noProof/>
          </w:rPr>
          <w:t>3</w:t>
        </w:r>
      </w:ins>
      <w:del w:id="476" w:author="Gewies, Stefan" w:date="2020-10-13T00:20:00Z">
        <w:r w:rsidDel="001E7A67">
          <w:rPr>
            <w:noProof/>
          </w:rPr>
          <w:delText>4</w:delText>
        </w:r>
      </w:del>
      <w:r>
        <w:fldChar w:fldCharType="end"/>
      </w:r>
      <w:r>
        <w:t xml:space="preserve"> </w:t>
      </w:r>
      <w:r w:rsidRPr="00460A86">
        <w:rPr>
          <w:b w:val="0"/>
          <w:i w:val="0"/>
        </w:rPr>
        <w:t>Physical system architecture</w:t>
      </w:r>
      <w:bookmarkEnd w:id="474"/>
    </w:p>
    <w:p w14:paraId="2E2FA9F6" w14:textId="77777777" w:rsidR="008B7094" w:rsidRDefault="008B7094" w:rsidP="008B7094">
      <w:pPr>
        <w:pStyle w:val="BodyText"/>
        <w:numPr>
          <w:ilvl w:val="0"/>
          <w:numId w:val="61"/>
        </w:numPr>
        <w:rPr>
          <w:lang w:eastAsia="da-DK"/>
        </w:rPr>
      </w:pPr>
      <w:r w:rsidRPr="005B64BC">
        <w:rPr>
          <w:lang w:eastAsia="da-DK"/>
        </w:rPr>
        <w:t xml:space="preserve">R-Mode </w:t>
      </w:r>
      <w:r>
        <w:rPr>
          <w:lang w:eastAsia="da-DK"/>
        </w:rPr>
        <w:t>base</w:t>
      </w:r>
      <w:r w:rsidRPr="005B64BC">
        <w:rPr>
          <w:lang w:eastAsia="da-DK"/>
        </w:rPr>
        <w:t xml:space="preserve"> station</w:t>
      </w:r>
    </w:p>
    <w:p w14:paraId="7598081F" w14:textId="77777777" w:rsidR="008B7094" w:rsidRDefault="008B7094" w:rsidP="008B7094">
      <w:pPr>
        <w:pStyle w:val="BodyText"/>
        <w:ind w:left="360"/>
        <w:rPr>
          <w:lang w:eastAsia="zh-CN"/>
        </w:rPr>
      </w:pPr>
      <w:r>
        <w:rPr>
          <w:lang w:eastAsia="zh-CN"/>
        </w:rPr>
        <w:t>It consists of timing device and R-mode MF transmitter / VHF transceiver.</w:t>
      </w:r>
    </w:p>
    <w:p w14:paraId="647C9195" w14:textId="77777777" w:rsidR="008B7094" w:rsidRDefault="008B7094" w:rsidP="008B7094">
      <w:pPr>
        <w:pStyle w:val="BodyText"/>
        <w:ind w:left="360"/>
        <w:rPr>
          <w:lang w:eastAsia="zh-CN"/>
        </w:rPr>
      </w:pPr>
      <w:r>
        <w:rPr>
          <w:lang w:eastAsia="zh-CN"/>
        </w:rPr>
        <w:lastRenderedPageBreak/>
        <w:t xml:space="preserve">The timing device is a </w:t>
      </w:r>
      <w:r w:rsidRPr="006924A6">
        <w:rPr>
          <w:lang w:eastAsia="zh-CN"/>
        </w:rPr>
        <w:t>precise clock</w:t>
      </w:r>
      <w:r>
        <w:rPr>
          <w:lang w:eastAsia="zh-CN"/>
        </w:rPr>
        <w:t xml:space="preserve">, which can be optional </w:t>
      </w:r>
      <w:r w:rsidRPr="00E7635C">
        <w:rPr>
          <w:lang w:eastAsia="zh-CN"/>
        </w:rPr>
        <w:t>discipline</w:t>
      </w:r>
      <w:r>
        <w:rPr>
          <w:lang w:eastAsia="zh-CN"/>
        </w:rPr>
        <w:t xml:space="preserve">d by GNSS. It can </w:t>
      </w:r>
      <w:r w:rsidRPr="00980010">
        <w:rPr>
          <w:lang w:eastAsia="zh-CN"/>
        </w:rPr>
        <w:t>regular</w:t>
      </w:r>
      <w:r>
        <w:rPr>
          <w:lang w:eastAsia="zh-CN"/>
        </w:rPr>
        <w:t>ly</w:t>
      </w:r>
      <w:r w:rsidRPr="00980010">
        <w:rPr>
          <w:lang w:eastAsia="zh-CN"/>
        </w:rPr>
        <w:t xml:space="preserve"> </w:t>
      </w:r>
      <w:r>
        <w:rPr>
          <w:lang w:eastAsia="zh-CN"/>
        </w:rPr>
        <w:t>synchronize with RMRT, and hold over the synchronized time in the interval of synchronizations, and also in the case when t</w:t>
      </w:r>
      <w:r w:rsidRPr="00980010">
        <w:rPr>
          <w:lang w:eastAsia="zh-CN"/>
        </w:rPr>
        <w:t xml:space="preserve">he time synchronization between timing device and RMRT </w:t>
      </w:r>
      <w:r>
        <w:rPr>
          <w:lang w:eastAsia="zh-CN"/>
        </w:rPr>
        <w:t>is</w:t>
      </w:r>
      <w:r w:rsidRPr="00980010">
        <w:rPr>
          <w:lang w:eastAsia="zh-CN"/>
        </w:rPr>
        <w:t xml:space="preserve"> disrupted</w:t>
      </w:r>
      <w:r>
        <w:rPr>
          <w:lang w:eastAsia="zh-CN"/>
        </w:rPr>
        <w:t xml:space="preserve">. Different synchronization methods might be used. </w:t>
      </w:r>
      <w:r w:rsidRPr="007161BE">
        <w:rPr>
          <w:lang w:eastAsia="zh-CN"/>
        </w:rPr>
        <w:t>VHF transceiver</w:t>
      </w:r>
      <w:r>
        <w:rPr>
          <w:lang w:eastAsia="zh-CN"/>
        </w:rPr>
        <w:t xml:space="preserve"> might receive signals from </w:t>
      </w:r>
      <w:r w:rsidRPr="007161BE">
        <w:rPr>
          <w:lang w:eastAsia="zh-CN"/>
        </w:rPr>
        <w:t xml:space="preserve">adjacent </w:t>
      </w:r>
      <w:r>
        <w:rPr>
          <w:lang w:eastAsia="zh-CN"/>
        </w:rPr>
        <w:t xml:space="preserve">base station, and </w:t>
      </w:r>
      <w:r w:rsidRPr="007161BE">
        <w:rPr>
          <w:lang w:eastAsia="zh-CN"/>
        </w:rPr>
        <w:t xml:space="preserve">synchronize </w:t>
      </w:r>
      <w:r>
        <w:rPr>
          <w:lang w:eastAsia="zh-CN"/>
        </w:rPr>
        <w:t xml:space="preserve">time with it </w:t>
      </w:r>
      <w:r w:rsidRPr="007161BE">
        <w:rPr>
          <w:lang w:eastAsia="zh-CN"/>
        </w:rPr>
        <w:t xml:space="preserve">to achieve precise time synchronization between adjacent </w:t>
      </w:r>
      <w:r>
        <w:rPr>
          <w:lang w:eastAsia="zh-CN"/>
        </w:rPr>
        <w:t>R-Mode base</w:t>
      </w:r>
      <w:r w:rsidRPr="007161BE">
        <w:rPr>
          <w:lang w:eastAsia="zh-CN"/>
        </w:rPr>
        <w:t xml:space="preserve"> stations</w:t>
      </w:r>
      <w:r>
        <w:rPr>
          <w:lang w:eastAsia="zh-CN"/>
        </w:rPr>
        <w:t>.</w:t>
      </w:r>
      <w:r w:rsidRPr="007161BE">
        <w:rPr>
          <w:lang w:eastAsia="zh-CN"/>
        </w:rPr>
        <w:t xml:space="preserve"> </w:t>
      </w:r>
      <w:r>
        <w:rPr>
          <w:lang w:eastAsia="zh-CN"/>
        </w:rPr>
        <w:t>Timing device provides R-mode MF transmitter / VHF transmitter with:</w:t>
      </w:r>
    </w:p>
    <w:p w14:paraId="19E9F8F1" w14:textId="77777777" w:rsidR="008B7094" w:rsidRDefault="008B7094" w:rsidP="008B7094">
      <w:pPr>
        <w:pStyle w:val="BodyText"/>
        <w:numPr>
          <w:ilvl w:val="0"/>
          <w:numId w:val="56"/>
        </w:numPr>
        <w:rPr>
          <w:lang w:eastAsia="da-DK"/>
        </w:rPr>
      </w:pPr>
      <w:r w:rsidRPr="00C05412">
        <w:rPr>
          <w:lang w:eastAsia="da-DK"/>
        </w:rPr>
        <w:t>Pulse Per Second (1PPS)</w:t>
      </w:r>
    </w:p>
    <w:p w14:paraId="3FFFFA09" w14:textId="77777777" w:rsidR="008B7094" w:rsidRDefault="008B7094" w:rsidP="008B7094">
      <w:pPr>
        <w:pStyle w:val="BodyText"/>
        <w:numPr>
          <w:ilvl w:val="0"/>
          <w:numId w:val="56"/>
        </w:numPr>
        <w:rPr>
          <w:lang w:eastAsia="da-DK"/>
        </w:rPr>
      </w:pPr>
      <w:r w:rsidRPr="00C05412">
        <w:rPr>
          <w:lang w:eastAsia="zh-CN"/>
        </w:rPr>
        <w:t>10 MHz sinusoidal signal</w:t>
      </w:r>
    </w:p>
    <w:p w14:paraId="5A2805DB" w14:textId="77777777" w:rsidR="008B7094" w:rsidRPr="005B64BC" w:rsidRDefault="008B7094" w:rsidP="008B7094">
      <w:pPr>
        <w:pStyle w:val="BodyText"/>
        <w:ind w:left="360"/>
        <w:rPr>
          <w:lang w:eastAsia="da-DK"/>
        </w:rPr>
      </w:pPr>
      <w:r w:rsidRPr="007564EB">
        <w:rPr>
          <w:lang w:eastAsia="da-DK"/>
        </w:rPr>
        <w:t xml:space="preserve">The R-mode MF transmitter generates and transmits MF signals, while the R-mode VHF </w:t>
      </w:r>
      <w:r w:rsidRPr="00944956">
        <w:rPr>
          <w:lang w:eastAsia="da-DK"/>
        </w:rPr>
        <w:t>transceiver</w:t>
      </w:r>
      <w:r>
        <w:rPr>
          <w:lang w:eastAsia="da-DK"/>
        </w:rPr>
        <w:t xml:space="preserve"> </w:t>
      </w:r>
      <w:r w:rsidRPr="007564EB">
        <w:rPr>
          <w:lang w:eastAsia="da-DK"/>
        </w:rPr>
        <w:t xml:space="preserve">generates and transmits VHF signals, and receives VHF signals </w:t>
      </w:r>
      <w:r>
        <w:rPr>
          <w:lang w:eastAsia="da-DK"/>
        </w:rPr>
        <w:t>from</w:t>
      </w:r>
      <w:r w:rsidRPr="007564EB">
        <w:rPr>
          <w:lang w:eastAsia="da-DK"/>
        </w:rPr>
        <w:t xml:space="preserve"> other </w:t>
      </w:r>
      <w:r>
        <w:rPr>
          <w:lang w:eastAsia="da-DK"/>
        </w:rPr>
        <w:t>base</w:t>
      </w:r>
      <w:r w:rsidRPr="007564EB">
        <w:rPr>
          <w:lang w:eastAsia="da-DK"/>
        </w:rPr>
        <w:t xml:space="preserve"> stations. It is recommended to use the longitude and latitude of survey and </w:t>
      </w:r>
      <w:r>
        <w:rPr>
          <w:lang w:eastAsia="da-DK"/>
        </w:rPr>
        <w:t>RMRT</w:t>
      </w:r>
      <w:r w:rsidRPr="007564EB">
        <w:rPr>
          <w:lang w:eastAsia="da-DK"/>
        </w:rPr>
        <w:t xml:space="preserve"> time provided by time</w:t>
      </w:r>
      <w:r>
        <w:rPr>
          <w:lang w:eastAsia="da-DK"/>
        </w:rPr>
        <w:t xml:space="preserve"> device</w:t>
      </w:r>
      <w:r w:rsidRPr="007564EB">
        <w:rPr>
          <w:lang w:eastAsia="da-DK"/>
        </w:rPr>
        <w:t xml:space="preserve">. When the above position and time information is not available, GNSS </w:t>
      </w:r>
      <w:r>
        <w:rPr>
          <w:lang w:eastAsia="da-DK"/>
        </w:rPr>
        <w:t>is optional</w:t>
      </w:r>
      <w:r w:rsidRPr="007564EB">
        <w:rPr>
          <w:lang w:eastAsia="da-DK"/>
        </w:rPr>
        <w:t xml:space="preserve"> to provide </w:t>
      </w:r>
      <w:r>
        <w:rPr>
          <w:lang w:eastAsia="da-DK"/>
        </w:rPr>
        <w:t>position</w:t>
      </w:r>
      <w:r w:rsidRPr="007564EB">
        <w:rPr>
          <w:lang w:eastAsia="da-DK"/>
        </w:rPr>
        <w:t xml:space="preserve"> and UTC time information.</w:t>
      </w:r>
    </w:p>
    <w:p w14:paraId="4C75938D" w14:textId="77777777" w:rsidR="008B7094" w:rsidRPr="008B7BA3" w:rsidRDefault="008B7094" w:rsidP="008B7094">
      <w:pPr>
        <w:pStyle w:val="BodyText"/>
        <w:numPr>
          <w:ilvl w:val="0"/>
          <w:numId w:val="61"/>
        </w:numPr>
        <w:rPr>
          <w:lang w:eastAsia="da-DK"/>
        </w:rPr>
      </w:pPr>
      <w:r w:rsidRPr="008B7BA3">
        <w:rPr>
          <w:lang w:eastAsia="da-DK"/>
        </w:rPr>
        <w:t>R-Mode monitor</w:t>
      </w:r>
    </w:p>
    <w:p w14:paraId="55AA5EC4" w14:textId="77777777" w:rsidR="008B7094" w:rsidRDefault="008B7094" w:rsidP="008B7094">
      <w:pPr>
        <w:pStyle w:val="BodyText"/>
        <w:numPr>
          <w:ilvl w:val="0"/>
          <w:numId w:val="62"/>
        </w:numPr>
        <w:rPr>
          <w:lang w:eastAsia="zh-CN"/>
        </w:rPr>
      </w:pPr>
      <w:bookmarkStart w:id="477" w:name="OLE_LINK18"/>
      <w:bookmarkStart w:id="478" w:name="OLE_LINK19"/>
      <w:r>
        <w:rPr>
          <w:lang w:eastAsia="zh-CN"/>
        </w:rPr>
        <w:t>R</w:t>
      </w:r>
      <w:r w:rsidRPr="006817FF">
        <w:rPr>
          <w:lang w:eastAsia="zh-CN"/>
        </w:rPr>
        <w:t xml:space="preserve">eceive the MF / VHF R-mode signal from the corresponding base station. </w:t>
      </w:r>
    </w:p>
    <w:p w14:paraId="0402572E" w14:textId="77777777" w:rsidR="008B7094" w:rsidRDefault="008B7094" w:rsidP="008B7094">
      <w:pPr>
        <w:pStyle w:val="BodyText"/>
        <w:numPr>
          <w:ilvl w:val="0"/>
          <w:numId w:val="62"/>
        </w:numPr>
        <w:rPr>
          <w:lang w:eastAsia="zh-CN"/>
        </w:rPr>
      </w:pPr>
      <w:proofErr w:type="spellStart"/>
      <w:r>
        <w:rPr>
          <w:rFonts w:ascii="Arial" w:hAnsi="Arial" w:cs="Arial"/>
          <w:color w:val="2E3033"/>
          <w:sz w:val="18"/>
          <w:szCs w:val="18"/>
          <w:shd w:val="clear" w:color="auto" w:fill="F9FBFC"/>
        </w:rPr>
        <w:t>Analyze</w:t>
      </w:r>
      <w:proofErr w:type="spellEnd"/>
      <w:r>
        <w:rPr>
          <w:rFonts w:ascii="Arial" w:hAnsi="Arial" w:cs="Arial"/>
          <w:color w:val="2E3033"/>
          <w:sz w:val="18"/>
          <w:szCs w:val="18"/>
          <w:shd w:val="clear" w:color="auto" w:fill="F9FBFC"/>
        </w:rPr>
        <w:t xml:space="preserve"> the </w:t>
      </w:r>
      <w:r w:rsidRPr="006817FF">
        <w:rPr>
          <w:lang w:eastAsia="zh-CN"/>
        </w:rPr>
        <w:t>received signals</w:t>
      </w:r>
      <w:r>
        <w:rPr>
          <w:lang w:eastAsia="zh-CN"/>
        </w:rPr>
        <w:t xml:space="preserve">. </w:t>
      </w:r>
    </w:p>
    <w:p w14:paraId="68D7283F" w14:textId="77777777" w:rsidR="008B7094" w:rsidRDefault="008B7094" w:rsidP="008B7094">
      <w:pPr>
        <w:pStyle w:val="BodyText"/>
        <w:numPr>
          <w:ilvl w:val="0"/>
          <w:numId w:val="62"/>
        </w:numPr>
        <w:rPr>
          <w:lang w:eastAsia="zh-CN"/>
        </w:rPr>
      </w:pPr>
      <w:r>
        <w:rPr>
          <w:lang w:eastAsia="zh-CN"/>
        </w:rPr>
        <w:t>T</w:t>
      </w:r>
      <w:r w:rsidRPr="006817FF">
        <w:rPr>
          <w:lang w:eastAsia="zh-CN"/>
        </w:rPr>
        <w:t>ransmit the dynamic messages to the corresponding base stations</w:t>
      </w:r>
      <w:r>
        <w:rPr>
          <w:lang w:eastAsia="zh-CN"/>
        </w:rPr>
        <w:t>.</w:t>
      </w:r>
    </w:p>
    <w:p w14:paraId="212FDCFE" w14:textId="77777777" w:rsidR="008B7094" w:rsidRDefault="008B7094" w:rsidP="008B7094">
      <w:pPr>
        <w:pStyle w:val="BodyText"/>
        <w:numPr>
          <w:ilvl w:val="0"/>
          <w:numId w:val="62"/>
        </w:numPr>
        <w:rPr>
          <w:lang w:eastAsia="zh-CN"/>
        </w:rPr>
      </w:pPr>
      <w:r>
        <w:rPr>
          <w:lang w:eastAsia="zh-CN"/>
        </w:rPr>
        <w:t>T</w:t>
      </w:r>
      <w:r w:rsidRPr="006817FF">
        <w:rPr>
          <w:lang w:eastAsia="zh-CN"/>
        </w:rPr>
        <w:t xml:space="preserve">ransmit monitoring results to the command and control, security </w:t>
      </w:r>
      <w:proofErr w:type="spellStart"/>
      <w:r w:rsidRPr="006817FF">
        <w:rPr>
          <w:lang w:eastAsia="zh-CN"/>
        </w:rPr>
        <w:t>center</w:t>
      </w:r>
      <w:proofErr w:type="spellEnd"/>
      <w:r w:rsidRPr="006817FF">
        <w:rPr>
          <w:lang w:eastAsia="zh-CN"/>
        </w:rPr>
        <w:t xml:space="preserve"> through network. </w:t>
      </w:r>
    </w:p>
    <w:bookmarkEnd w:id="477"/>
    <w:bookmarkEnd w:id="478"/>
    <w:p w14:paraId="443DC986" w14:textId="77777777" w:rsidR="008B7094" w:rsidRDefault="008B7094" w:rsidP="008B7094">
      <w:pPr>
        <w:pStyle w:val="BodyText"/>
        <w:numPr>
          <w:ilvl w:val="0"/>
          <w:numId w:val="61"/>
        </w:numPr>
        <w:rPr>
          <w:lang w:eastAsia="da-DK"/>
        </w:rPr>
      </w:pPr>
      <w:r w:rsidRPr="005B64BC">
        <w:rPr>
          <w:lang w:eastAsia="da-DK"/>
        </w:rPr>
        <w:t>R-Mode reference time</w:t>
      </w:r>
      <w:r>
        <w:rPr>
          <w:lang w:eastAsia="da-DK"/>
        </w:rPr>
        <w:t xml:space="preserve"> </w:t>
      </w:r>
      <w:r>
        <w:rPr>
          <w:rFonts w:hint="eastAsia"/>
          <w:lang w:eastAsia="zh-CN"/>
        </w:rPr>
        <w:t>sys</w:t>
      </w:r>
      <w:r>
        <w:rPr>
          <w:lang w:eastAsia="da-DK"/>
        </w:rPr>
        <w:t>tem</w:t>
      </w:r>
      <w:r w:rsidRPr="005B64BC">
        <w:rPr>
          <w:lang w:eastAsia="da-DK"/>
        </w:rPr>
        <w:t xml:space="preserve">: </w:t>
      </w:r>
    </w:p>
    <w:p w14:paraId="1168FDF0" w14:textId="77777777" w:rsidR="008B7094" w:rsidRDefault="008B7094" w:rsidP="008B7094">
      <w:pPr>
        <w:pStyle w:val="BodyText"/>
        <w:ind w:left="360"/>
        <w:rPr>
          <w:lang w:eastAsia="da-DK"/>
        </w:rPr>
      </w:pPr>
      <w:bookmarkStart w:id="479" w:name="OLE_LINK20"/>
      <w:bookmarkStart w:id="480" w:name="OLE_LINK21"/>
      <w:bookmarkStart w:id="481" w:name="OLE_LINK22"/>
      <w:r>
        <w:rPr>
          <w:lang w:eastAsia="zh-CN"/>
        </w:rPr>
        <w:t xml:space="preserve">It provides following information for timing device in R-Mode base station, monitoring station and </w:t>
      </w:r>
      <w:r w:rsidRPr="00BF4E2F">
        <w:rPr>
          <w:lang w:eastAsia="zh-CN"/>
        </w:rPr>
        <w:t xml:space="preserve">command and control, security </w:t>
      </w:r>
      <w:proofErr w:type="spellStart"/>
      <w:r w:rsidRPr="00BF4E2F">
        <w:rPr>
          <w:lang w:eastAsia="zh-CN"/>
        </w:rPr>
        <w:t>center</w:t>
      </w:r>
      <w:proofErr w:type="spellEnd"/>
      <w:r>
        <w:rPr>
          <w:lang w:eastAsia="zh-CN"/>
        </w:rPr>
        <w:t>:</w:t>
      </w:r>
    </w:p>
    <w:bookmarkEnd w:id="479"/>
    <w:bookmarkEnd w:id="480"/>
    <w:bookmarkEnd w:id="481"/>
    <w:p w14:paraId="03E29504" w14:textId="77777777" w:rsidR="008B7094" w:rsidRDefault="008B7094" w:rsidP="008B7094">
      <w:pPr>
        <w:pStyle w:val="BodyText"/>
        <w:numPr>
          <w:ilvl w:val="0"/>
          <w:numId w:val="58"/>
        </w:numPr>
        <w:rPr>
          <w:lang w:eastAsia="da-DK"/>
        </w:rPr>
      </w:pPr>
      <w:r w:rsidRPr="00313882">
        <w:rPr>
          <w:lang w:eastAsia="da-DK"/>
        </w:rPr>
        <w:t>Pulse Per Second (1PPS)</w:t>
      </w:r>
    </w:p>
    <w:p w14:paraId="267B701B" w14:textId="77777777" w:rsidR="008B7094" w:rsidRDefault="008B7094" w:rsidP="008B7094">
      <w:pPr>
        <w:pStyle w:val="BodyText"/>
        <w:numPr>
          <w:ilvl w:val="0"/>
          <w:numId w:val="58"/>
        </w:numPr>
        <w:rPr>
          <w:lang w:eastAsia="da-DK"/>
        </w:rPr>
      </w:pPr>
      <w:r>
        <w:rPr>
          <w:rFonts w:hint="eastAsia"/>
          <w:lang w:eastAsia="zh-CN"/>
        </w:rPr>
        <w:t>Data</w:t>
      </w:r>
      <w:r>
        <w:rPr>
          <w:lang w:eastAsia="da-DK"/>
        </w:rPr>
        <w:t xml:space="preserve"> of RMRT (year, month, day, hour, minute, second)</w:t>
      </w:r>
    </w:p>
    <w:p w14:paraId="68887161" w14:textId="77777777" w:rsidR="008B7094" w:rsidRDefault="008B7094" w:rsidP="008B7094">
      <w:pPr>
        <w:pStyle w:val="BodyText"/>
        <w:numPr>
          <w:ilvl w:val="0"/>
          <w:numId w:val="58"/>
        </w:numPr>
        <w:rPr>
          <w:lang w:eastAsia="da-DK"/>
        </w:rPr>
      </w:pPr>
      <w:r w:rsidRPr="00313882">
        <w:rPr>
          <w:lang w:eastAsia="da-DK"/>
        </w:rPr>
        <w:t>Data of RMRT offset and uncertainty</w:t>
      </w:r>
    </w:p>
    <w:p w14:paraId="55729192" w14:textId="77777777" w:rsidR="008B7094" w:rsidRDefault="008B7094" w:rsidP="008B7094">
      <w:pPr>
        <w:pStyle w:val="BodyText"/>
        <w:numPr>
          <w:ilvl w:val="0"/>
          <w:numId w:val="58"/>
        </w:numPr>
        <w:rPr>
          <w:lang w:eastAsia="da-DK"/>
        </w:rPr>
      </w:pPr>
      <w:r>
        <w:rPr>
          <w:lang w:eastAsia="zh-CN"/>
        </w:rPr>
        <w:t xml:space="preserve">Offset </w:t>
      </w:r>
      <w:r>
        <w:rPr>
          <w:rFonts w:hint="eastAsia"/>
          <w:lang w:eastAsia="zh-CN"/>
        </w:rPr>
        <w:t>t</w:t>
      </w:r>
      <w:r>
        <w:rPr>
          <w:lang w:eastAsia="zh-CN"/>
        </w:rPr>
        <w:t xml:space="preserve">o </w:t>
      </w:r>
      <w:r>
        <w:rPr>
          <w:rFonts w:hint="eastAsia"/>
          <w:lang w:eastAsia="zh-CN"/>
        </w:rPr>
        <w:t>U</w:t>
      </w:r>
      <w:r>
        <w:rPr>
          <w:lang w:eastAsia="zh-CN"/>
        </w:rPr>
        <w:t>TC</w:t>
      </w:r>
    </w:p>
    <w:p w14:paraId="27476721" w14:textId="77777777" w:rsidR="008B7094" w:rsidRPr="00B01D7E" w:rsidRDefault="008B7094" w:rsidP="008B7094">
      <w:pPr>
        <w:pStyle w:val="BodyText"/>
        <w:numPr>
          <w:ilvl w:val="0"/>
          <w:numId w:val="61"/>
        </w:numPr>
        <w:rPr>
          <w:lang w:eastAsia="da-DK"/>
        </w:rPr>
      </w:pPr>
      <w:r w:rsidRPr="00B01D7E">
        <w:rPr>
          <w:lang w:eastAsia="da-DK"/>
        </w:rPr>
        <w:t xml:space="preserve">Command and control, Security </w:t>
      </w:r>
      <w:proofErr w:type="spellStart"/>
      <w:r w:rsidRPr="00B01D7E">
        <w:rPr>
          <w:lang w:eastAsia="da-DK"/>
        </w:rPr>
        <w:t>center</w:t>
      </w:r>
      <w:proofErr w:type="spellEnd"/>
    </w:p>
    <w:p w14:paraId="794C35B3" w14:textId="77777777" w:rsidR="008B7094" w:rsidRDefault="008B7094" w:rsidP="008B7094">
      <w:pPr>
        <w:pStyle w:val="BodyText"/>
        <w:ind w:left="360"/>
        <w:rPr>
          <w:lang w:eastAsia="da-DK"/>
        </w:rPr>
      </w:pPr>
      <w:bookmarkStart w:id="482" w:name="OLE_LINK23"/>
      <w:bookmarkStart w:id="483" w:name="OLE_LINK24"/>
      <w:r w:rsidRPr="006E705C">
        <w:rPr>
          <w:lang w:eastAsia="da-DK"/>
        </w:rPr>
        <w:t xml:space="preserve">The </w:t>
      </w:r>
      <w:proofErr w:type="spellStart"/>
      <w:r w:rsidRPr="006E705C">
        <w:rPr>
          <w:lang w:eastAsia="da-DK"/>
        </w:rPr>
        <w:t>center</w:t>
      </w:r>
      <w:proofErr w:type="spellEnd"/>
      <w:r w:rsidRPr="006E705C">
        <w:rPr>
          <w:lang w:eastAsia="da-DK"/>
        </w:rPr>
        <w:t xml:space="preserve"> can receive the data information of R-mode base station</w:t>
      </w:r>
      <w:r>
        <w:rPr>
          <w:lang w:eastAsia="da-DK"/>
        </w:rPr>
        <w:t>s</w:t>
      </w:r>
      <w:r w:rsidRPr="006E705C">
        <w:rPr>
          <w:lang w:eastAsia="da-DK"/>
        </w:rPr>
        <w:t>, monitoring station</w:t>
      </w:r>
      <w:r>
        <w:rPr>
          <w:lang w:eastAsia="da-DK"/>
        </w:rPr>
        <w:t>s</w:t>
      </w:r>
      <w:r w:rsidRPr="006E705C">
        <w:rPr>
          <w:lang w:eastAsia="da-DK"/>
        </w:rPr>
        <w:t xml:space="preserve"> and </w:t>
      </w:r>
      <w:r>
        <w:rPr>
          <w:lang w:eastAsia="da-DK"/>
        </w:rPr>
        <w:t>RMRT</w:t>
      </w:r>
      <w:r w:rsidRPr="006E705C">
        <w:rPr>
          <w:lang w:eastAsia="da-DK"/>
        </w:rPr>
        <w:t xml:space="preserve"> system through the network</w:t>
      </w:r>
      <w:r>
        <w:rPr>
          <w:lang w:eastAsia="da-DK"/>
        </w:rPr>
        <w:t xml:space="preserve">, </w:t>
      </w:r>
      <w:r w:rsidRPr="006E705C">
        <w:rPr>
          <w:lang w:eastAsia="da-DK"/>
        </w:rPr>
        <w:t xml:space="preserve">manage and share </w:t>
      </w:r>
      <w:r>
        <w:rPr>
          <w:lang w:eastAsia="da-DK"/>
        </w:rPr>
        <w:t>these</w:t>
      </w:r>
      <w:r w:rsidRPr="006E705C">
        <w:rPr>
          <w:lang w:eastAsia="da-DK"/>
        </w:rPr>
        <w:t xml:space="preserve"> </w:t>
      </w:r>
      <w:r>
        <w:rPr>
          <w:lang w:eastAsia="da-DK"/>
        </w:rPr>
        <w:t xml:space="preserve">received </w:t>
      </w:r>
      <w:r w:rsidRPr="006E705C">
        <w:rPr>
          <w:lang w:eastAsia="da-DK"/>
        </w:rPr>
        <w:t>information</w:t>
      </w:r>
      <w:r>
        <w:rPr>
          <w:lang w:eastAsia="da-DK"/>
        </w:rPr>
        <w:t>. I</w:t>
      </w:r>
      <w:r w:rsidRPr="006E705C">
        <w:rPr>
          <w:lang w:eastAsia="da-DK"/>
        </w:rPr>
        <w:t>t can also send command to R-mode base station</w:t>
      </w:r>
      <w:r>
        <w:rPr>
          <w:lang w:eastAsia="da-DK"/>
        </w:rPr>
        <w:t>s</w:t>
      </w:r>
      <w:r w:rsidRPr="006E705C">
        <w:rPr>
          <w:lang w:eastAsia="da-DK"/>
        </w:rPr>
        <w:t>, monitoring station</w:t>
      </w:r>
      <w:r>
        <w:rPr>
          <w:lang w:eastAsia="da-DK"/>
        </w:rPr>
        <w:t>s</w:t>
      </w:r>
      <w:r w:rsidRPr="006E705C">
        <w:rPr>
          <w:lang w:eastAsia="da-DK"/>
        </w:rPr>
        <w:t xml:space="preserve"> and </w:t>
      </w:r>
      <w:r>
        <w:rPr>
          <w:lang w:eastAsia="da-DK"/>
        </w:rPr>
        <w:t>RMRT</w:t>
      </w:r>
      <w:r w:rsidRPr="006E705C">
        <w:rPr>
          <w:lang w:eastAsia="da-DK"/>
        </w:rPr>
        <w:t xml:space="preserve"> system for control.</w:t>
      </w:r>
    </w:p>
    <w:bookmarkEnd w:id="482"/>
    <w:bookmarkEnd w:id="483"/>
    <w:p w14:paraId="7BB516A0" w14:textId="77777777" w:rsidR="008B7094" w:rsidRDefault="008B7094" w:rsidP="008B7094">
      <w:pPr>
        <w:pStyle w:val="BodyText"/>
        <w:numPr>
          <w:ilvl w:val="0"/>
          <w:numId w:val="61"/>
        </w:numPr>
        <w:rPr>
          <w:lang w:eastAsia="da-DK"/>
        </w:rPr>
      </w:pPr>
      <w:r w:rsidRPr="005B64BC">
        <w:rPr>
          <w:lang w:eastAsia="da-DK"/>
        </w:rPr>
        <w:t>R-Mode user</w:t>
      </w:r>
      <w:r>
        <w:rPr>
          <w:lang w:eastAsia="da-DK"/>
        </w:rPr>
        <w:t xml:space="preserve"> </w:t>
      </w:r>
    </w:p>
    <w:p w14:paraId="6D31E90A" w14:textId="77777777" w:rsidR="008B7094" w:rsidRPr="005E5568" w:rsidRDefault="008B7094" w:rsidP="008B7094">
      <w:pPr>
        <w:pStyle w:val="BodyText"/>
        <w:ind w:left="360"/>
      </w:pPr>
      <w:r w:rsidRPr="0043398F">
        <w:rPr>
          <w:lang w:eastAsia="zh-CN"/>
        </w:rPr>
        <w:t xml:space="preserve">Receive </w:t>
      </w:r>
      <w:r>
        <w:rPr>
          <w:lang w:eastAsia="zh-CN"/>
        </w:rPr>
        <w:t>signals from at least</w:t>
      </w:r>
      <w:r w:rsidRPr="0043398F">
        <w:rPr>
          <w:lang w:eastAsia="zh-CN"/>
        </w:rPr>
        <w:t xml:space="preserve"> </w:t>
      </w:r>
      <w:r>
        <w:rPr>
          <w:lang w:eastAsia="zh-CN"/>
        </w:rPr>
        <w:t>three</w:t>
      </w:r>
      <w:r w:rsidRPr="0043398F">
        <w:rPr>
          <w:lang w:eastAsia="zh-CN"/>
        </w:rPr>
        <w:t xml:space="preserve"> R-mode base stations </w:t>
      </w:r>
      <w:r>
        <w:rPr>
          <w:lang w:eastAsia="zh-CN"/>
        </w:rPr>
        <w:t>to calculate position information</w:t>
      </w:r>
      <w:r w:rsidRPr="0043398F">
        <w:rPr>
          <w:lang w:eastAsia="zh-CN"/>
        </w:rPr>
        <w:t>.</w:t>
      </w:r>
    </w:p>
    <w:p w14:paraId="2EC61AA5" w14:textId="77777777" w:rsidR="008B7094" w:rsidRPr="00460A86" w:rsidRDefault="008B7094" w:rsidP="008B7094">
      <w:pPr>
        <w:pStyle w:val="BodyText"/>
        <w:rPr>
          <w:lang w:eastAsia="da-DK"/>
        </w:rPr>
      </w:pPr>
      <w:r>
        <w:rPr>
          <w:lang w:eastAsia="da-DK"/>
        </w:rPr>
        <w:t xml:space="preserve"> </w:t>
      </w:r>
    </w:p>
    <w:p w14:paraId="00F90915" w14:textId="77777777" w:rsidR="008B7094" w:rsidRDefault="008B7094" w:rsidP="008B7094">
      <w:pPr>
        <w:pStyle w:val="Heading2"/>
      </w:pPr>
      <w:bookmarkStart w:id="484" w:name="_Toc53341979"/>
      <w:r>
        <w:t>Components of a MF Radio Beacon Transmitting site</w:t>
      </w:r>
      <w:bookmarkEnd w:id="484"/>
    </w:p>
    <w:p w14:paraId="6CDE15A3" w14:textId="77777777" w:rsidR="008B7094" w:rsidRDefault="008B7094" w:rsidP="008B7094">
      <w:pPr>
        <w:pStyle w:val="Heading2separationline"/>
        <w:rPr>
          <w:lang w:eastAsia="da-DK"/>
        </w:rPr>
      </w:pPr>
    </w:p>
    <w:p w14:paraId="1EF0F219" w14:textId="77777777" w:rsidR="008B7094" w:rsidRDefault="008B7094" w:rsidP="008B7094">
      <w:pPr>
        <w:pStyle w:val="BodyText"/>
        <w:rPr>
          <w:lang w:eastAsia="da-DK"/>
        </w:rPr>
      </w:pPr>
    </w:p>
    <w:p w14:paraId="1C846D0B" w14:textId="77777777" w:rsidR="008B7094" w:rsidRDefault="008B7094" w:rsidP="008B7094">
      <w:pPr>
        <w:pStyle w:val="BodyText"/>
        <w:rPr>
          <w:lang w:eastAsia="da-DK"/>
        </w:rPr>
      </w:pPr>
      <w:r>
        <w:rPr>
          <w:lang w:eastAsia="da-DK"/>
        </w:rPr>
        <w:t>The following sketch includes general components of a MF R-mode transmitting site:</w:t>
      </w:r>
    </w:p>
    <w:p w14:paraId="1F580F2C" w14:textId="77777777" w:rsidR="008B7094" w:rsidRDefault="008B7094" w:rsidP="008B7094">
      <w:pPr>
        <w:pStyle w:val="BodyText"/>
        <w:rPr>
          <w:lang w:eastAsia="da-DK"/>
        </w:rPr>
      </w:pPr>
    </w:p>
    <w:p w14:paraId="104ACC1A" w14:textId="77777777" w:rsidR="008B7094" w:rsidRPr="0093454E" w:rsidRDefault="008B7094" w:rsidP="008B7094">
      <w:pPr>
        <w:spacing w:before="120" w:after="120" w:line="264" w:lineRule="auto"/>
        <w:jc w:val="center"/>
        <w:rPr>
          <w:rFonts w:ascii="Arial" w:eastAsia="Times New Roman" w:hAnsi="Arial" w:cs="Times New Roman"/>
          <w:color w:val="404040"/>
          <w:kern w:val="20"/>
          <w:sz w:val="22"/>
          <w:szCs w:val="20"/>
          <w:lang w:eastAsia="de-DE"/>
        </w:rPr>
      </w:pPr>
      <w:r w:rsidRPr="0093454E">
        <w:rPr>
          <w:rFonts w:ascii="Arial" w:eastAsia="Times New Roman" w:hAnsi="Arial" w:cs="Times New Roman"/>
          <w:color w:val="404040"/>
          <w:kern w:val="20"/>
          <w:sz w:val="22"/>
          <w:szCs w:val="20"/>
          <w:lang w:eastAsia="de-DE"/>
        </w:rPr>
        <w:object w:dxaOrig="13322" w:dyaOrig="5063" w14:anchorId="48433B8C">
          <v:shape id="_x0000_i1026" type="#_x0000_t75" style="width:453pt;height:173.5pt" o:ole="">
            <v:imagedata r:id="rId32" o:title=""/>
          </v:shape>
          <o:OLEObject Type="Embed" ProgID="Visio.Drawing.11" ShapeID="_x0000_i1026" DrawAspect="Content" ObjectID="_1675088099" r:id="rId33"/>
        </w:object>
      </w:r>
    </w:p>
    <w:p w14:paraId="2084AF01" w14:textId="173C8266" w:rsidR="008B7094" w:rsidRDefault="008B7094" w:rsidP="008B7094">
      <w:pPr>
        <w:pStyle w:val="Caption"/>
        <w:jc w:val="center"/>
        <w:rPr>
          <w:b w:val="0"/>
          <w:bCs w:val="0"/>
          <w:i w:val="0"/>
        </w:rPr>
      </w:pPr>
      <w:bookmarkStart w:id="485" w:name="_Toc53341904"/>
      <w:bookmarkStart w:id="486" w:name="_Hlk53095943"/>
      <w:r>
        <w:t xml:space="preserve">Figure </w:t>
      </w:r>
      <w:r>
        <w:fldChar w:fldCharType="begin"/>
      </w:r>
      <w:r>
        <w:instrText xml:space="preserve"> SEQ Figure \* ARABIC </w:instrText>
      </w:r>
      <w:r>
        <w:fldChar w:fldCharType="separate"/>
      </w:r>
      <w:ins w:id="487" w:author="Gewies, Stefan" w:date="2020-10-13T00:20:00Z">
        <w:r w:rsidR="001E7A67">
          <w:rPr>
            <w:noProof/>
          </w:rPr>
          <w:t>4</w:t>
        </w:r>
      </w:ins>
      <w:del w:id="488" w:author="Gewies, Stefan" w:date="2020-10-13T00:20:00Z">
        <w:r w:rsidDel="001E7A67">
          <w:rPr>
            <w:noProof/>
          </w:rPr>
          <w:delText>5</w:delText>
        </w:r>
      </w:del>
      <w:r>
        <w:fldChar w:fldCharType="end"/>
      </w:r>
      <w:r>
        <w:t xml:space="preserve"> </w:t>
      </w:r>
      <w:r w:rsidRPr="00FD6EE9">
        <w:rPr>
          <w:b w:val="0"/>
          <w:bCs w:val="0"/>
          <w:i w:val="0"/>
        </w:rPr>
        <w:t>General R-Mode Components</w:t>
      </w:r>
      <w:bookmarkEnd w:id="485"/>
    </w:p>
    <w:bookmarkEnd w:id="486"/>
    <w:p w14:paraId="1D3A7DA0" w14:textId="77777777" w:rsidR="008B7094" w:rsidRDefault="008B7094" w:rsidP="008B7094"/>
    <w:p w14:paraId="67F228CE" w14:textId="77777777" w:rsidR="008B7094" w:rsidRPr="00460A86" w:rsidRDefault="008B7094" w:rsidP="008B7094"/>
    <w:p w14:paraId="50146431" w14:textId="77777777" w:rsidR="008B7094" w:rsidRDefault="008B7094" w:rsidP="008B7094">
      <w:pPr>
        <w:pStyle w:val="Heading2"/>
      </w:pPr>
      <w:bookmarkStart w:id="489" w:name="_Toc53341980"/>
      <w:r>
        <w:t>Components of A VHF transceiving site</w:t>
      </w:r>
      <w:bookmarkEnd w:id="489"/>
    </w:p>
    <w:p w14:paraId="39548138" w14:textId="77777777" w:rsidR="008B7094" w:rsidRPr="000D155D" w:rsidRDefault="008B7094" w:rsidP="008B7094">
      <w:pPr>
        <w:pStyle w:val="Heading2separationline"/>
        <w:rPr>
          <w:lang w:eastAsia="da-DK"/>
        </w:rPr>
      </w:pPr>
    </w:p>
    <w:p w14:paraId="79EE1DE1" w14:textId="77777777" w:rsidR="008B7094" w:rsidRDefault="008B7094" w:rsidP="008B7094">
      <w:pPr>
        <w:pStyle w:val="BodyText"/>
        <w:rPr>
          <w:lang w:eastAsia="da-DK"/>
        </w:rPr>
      </w:pPr>
    </w:p>
    <w:p w14:paraId="3EFD2717" w14:textId="77777777" w:rsidR="008B7094" w:rsidRDefault="008B7094" w:rsidP="008B7094">
      <w:pPr>
        <w:pStyle w:val="BodyText"/>
        <w:rPr>
          <w:lang w:eastAsia="da-DK"/>
        </w:rPr>
      </w:pPr>
      <w:r>
        <w:object w:dxaOrig="13413" w:dyaOrig="5428" w14:anchorId="565050BC">
          <v:shape id="_x0000_i1027" type="#_x0000_t75" style="width:509.5pt;height:206.5pt" o:ole="">
            <v:imagedata r:id="rId34" o:title=""/>
          </v:shape>
          <o:OLEObject Type="Embed" ProgID="Visio.Drawing.11" ShapeID="_x0000_i1027" DrawAspect="Content" ObjectID="_1675088100" r:id="rId35"/>
        </w:object>
      </w:r>
    </w:p>
    <w:p w14:paraId="10D17BFE" w14:textId="77777777" w:rsidR="008B7094" w:rsidRDefault="008B7094" w:rsidP="008B7094">
      <w:pPr>
        <w:pStyle w:val="Caption"/>
        <w:jc w:val="center"/>
        <w:rPr>
          <w:b w:val="0"/>
          <w:bCs w:val="0"/>
          <w:i w:val="0"/>
        </w:rPr>
      </w:pPr>
      <w:r>
        <w:t xml:space="preserve">Figure 6 </w:t>
      </w:r>
      <w:r>
        <w:rPr>
          <w:b w:val="0"/>
          <w:bCs w:val="0"/>
          <w:i w:val="0"/>
        </w:rPr>
        <w:t xml:space="preserve">VHF </w:t>
      </w:r>
      <w:proofErr w:type="spellStart"/>
      <w:r>
        <w:rPr>
          <w:b w:val="0"/>
          <w:bCs w:val="0"/>
          <w:i w:val="0"/>
        </w:rPr>
        <w:t>Transceiving</w:t>
      </w:r>
      <w:proofErr w:type="spellEnd"/>
      <w:r>
        <w:rPr>
          <w:b w:val="0"/>
          <w:bCs w:val="0"/>
          <w:i w:val="0"/>
        </w:rPr>
        <w:t xml:space="preserve"> Site</w:t>
      </w:r>
      <w:r w:rsidRPr="00FD6EE9">
        <w:rPr>
          <w:b w:val="0"/>
          <w:bCs w:val="0"/>
          <w:i w:val="0"/>
        </w:rPr>
        <w:t xml:space="preserve"> </w:t>
      </w:r>
      <w:bookmarkStart w:id="490" w:name="_Hlk53096343"/>
      <w:r w:rsidRPr="00FD6EE9">
        <w:rPr>
          <w:b w:val="0"/>
          <w:bCs w:val="0"/>
          <w:i w:val="0"/>
        </w:rPr>
        <w:t>Components</w:t>
      </w:r>
      <w:bookmarkEnd w:id="490"/>
    </w:p>
    <w:p w14:paraId="4F8E828F" w14:textId="77777777" w:rsidR="008B7094" w:rsidRPr="00EA6D05" w:rsidRDefault="008B7094" w:rsidP="008B7094">
      <w:pPr>
        <w:pStyle w:val="BodyText"/>
        <w:rPr>
          <w:lang w:eastAsia="zh-CN"/>
        </w:rPr>
      </w:pPr>
      <w:bookmarkStart w:id="491" w:name="OLE_LINK27"/>
      <w:bookmarkStart w:id="492" w:name="OLE_LINK28"/>
      <w:r w:rsidRPr="00715102">
        <w:rPr>
          <w:lang w:eastAsia="zh-CN"/>
        </w:rPr>
        <w:t xml:space="preserve">The </w:t>
      </w:r>
      <w:r>
        <w:rPr>
          <w:rFonts w:hint="eastAsia"/>
          <w:lang w:eastAsia="zh-CN"/>
        </w:rPr>
        <w:t>c</w:t>
      </w:r>
      <w:r w:rsidRPr="00715102">
        <w:rPr>
          <w:lang w:eastAsia="zh-CN"/>
        </w:rPr>
        <w:t xml:space="preserve">omponents of VHF </w:t>
      </w:r>
      <w:proofErr w:type="spellStart"/>
      <w:r>
        <w:rPr>
          <w:lang w:eastAsia="zh-CN"/>
        </w:rPr>
        <w:t>t</w:t>
      </w:r>
      <w:r w:rsidRPr="00715102">
        <w:rPr>
          <w:lang w:eastAsia="zh-CN"/>
        </w:rPr>
        <w:t>ransceiving</w:t>
      </w:r>
      <w:proofErr w:type="spellEnd"/>
      <w:r w:rsidRPr="00715102">
        <w:rPr>
          <w:lang w:eastAsia="zh-CN"/>
        </w:rPr>
        <w:t xml:space="preserve"> </w:t>
      </w:r>
      <w:r>
        <w:rPr>
          <w:lang w:eastAsia="zh-CN"/>
        </w:rPr>
        <w:t>s</w:t>
      </w:r>
      <w:r w:rsidRPr="00715102">
        <w:rPr>
          <w:lang w:eastAsia="zh-CN"/>
        </w:rPr>
        <w:t>ite is</w:t>
      </w:r>
      <w:r>
        <w:rPr>
          <w:lang w:eastAsia="zh-CN"/>
        </w:rPr>
        <w:t xml:space="preserve"> as</w:t>
      </w:r>
      <w:r w:rsidRPr="00715102">
        <w:rPr>
          <w:lang w:eastAsia="zh-CN"/>
        </w:rPr>
        <w:t xml:space="preserve"> shown in Figure 6</w:t>
      </w:r>
      <w:r>
        <w:rPr>
          <w:lang w:eastAsia="zh-CN"/>
        </w:rPr>
        <w:t xml:space="preserve">, including </w:t>
      </w:r>
      <w:r w:rsidRPr="00715102">
        <w:rPr>
          <w:lang w:eastAsia="zh-CN"/>
        </w:rPr>
        <w:t>RF circuit, VHF modulat</w:t>
      </w:r>
      <w:r>
        <w:rPr>
          <w:lang w:eastAsia="zh-CN"/>
        </w:rPr>
        <w:t xml:space="preserve">or/ </w:t>
      </w:r>
      <w:r w:rsidRPr="00715102">
        <w:rPr>
          <w:lang w:eastAsia="zh-CN"/>
        </w:rPr>
        <w:t>demodulat</w:t>
      </w:r>
      <w:r>
        <w:rPr>
          <w:lang w:eastAsia="zh-CN"/>
        </w:rPr>
        <w:t>or</w:t>
      </w:r>
      <w:r w:rsidRPr="00715102">
        <w:rPr>
          <w:lang w:eastAsia="zh-CN"/>
        </w:rPr>
        <w:t xml:space="preserve">, timing </w:t>
      </w:r>
      <w:r>
        <w:rPr>
          <w:lang w:eastAsia="zh-CN"/>
        </w:rPr>
        <w:t>device</w:t>
      </w:r>
      <w:r w:rsidRPr="00715102">
        <w:rPr>
          <w:lang w:eastAsia="zh-CN"/>
        </w:rPr>
        <w:t xml:space="preserve">, </w:t>
      </w:r>
      <w:r>
        <w:rPr>
          <w:lang w:eastAsia="zh-CN"/>
        </w:rPr>
        <w:t xml:space="preserve">the </w:t>
      </w:r>
      <w:r w:rsidRPr="001160EA">
        <w:rPr>
          <w:lang w:eastAsia="zh-CN"/>
        </w:rPr>
        <w:t>matching monitoring station</w:t>
      </w:r>
      <w:r w:rsidRPr="00715102">
        <w:rPr>
          <w:lang w:eastAsia="zh-CN"/>
        </w:rPr>
        <w:t xml:space="preserve"> and optional GNSS receiver</w:t>
      </w:r>
      <w:r>
        <w:rPr>
          <w:lang w:eastAsia="zh-CN"/>
        </w:rPr>
        <w:t>.</w:t>
      </w:r>
    </w:p>
    <w:p w14:paraId="29338623" w14:textId="77777777" w:rsidR="008B7094" w:rsidRDefault="008B7094" w:rsidP="008B7094">
      <w:pPr>
        <w:pStyle w:val="Heading2"/>
      </w:pPr>
      <w:bookmarkStart w:id="493" w:name="_Toc53341981"/>
      <w:bookmarkEnd w:id="491"/>
      <w:bookmarkEnd w:id="492"/>
      <w:r>
        <w:t>Monitoring</w:t>
      </w:r>
      <w:bookmarkEnd w:id="493"/>
    </w:p>
    <w:p w14:paraId="38ADAC8E" w14:textId="77777777" w:rsidR="008B7094" w:rsidRDefault="008B7094" w:rsidP="008B7094">
      <w:pPr>
        <w:pStyle w:val="Heading2separationline"/>
        <w:rPr>
          <w:lang w:eastAsia="da-DK"/>
        </w:rPr>
      </w:pPr>
    </w:p>
    <w:p w14:paraId="79C19421" w14:textId="77777777" w:rsidR="008B7094" w:rsidRDefault="008B7094" w:rsidP="008B7094">
      <w:pPr>
        <w:pStyle w:val="BodyText"/>
        <w:rPr>
          <w:lang w:eastAsia="da-DK"/>
        </w:rPr>
      </w:pPr>
    </w:p>
    <w:p w14:paraId="125CC04F" w14:textId="77777777" w:rsidR="008B7094" w:rsidRDefault="008B7094" w:rsidP="008B7094">
      <w:pPr>
        <w:pStyle w:val="BodyText"/>
        <w:rPr>
          <w:lang w:eastAsia="da-DK"/>
        </w:rPr>
      </w:pPr>
      <w:r>
        <w:object w:dxaOrig="13464" w:dyaOrig="4897" w14:anchorId="62362532">
          <v:shape id="_x0000_i1028" type="#_x0000_t75" style="width:509pt;height:185.5pt" o:ole="">
            <v:imagedata r:id="rId36" o:title=""/>
          </v:shape>
          <o:OLEObject Type="Embed" ProgID="Visio.Drawing.11" ShapeID="_x0000_i1028" DrawAspect="Content" ObjectID="_1675088101" r:id="rId37"/>
        </w:object>
      </w:r>
    </w:p>
    <w:p w14:paraId="0B4A562B" w14:textId="77777777" w:rsidR="008B7094" w:rsidRDefault="008B7094" w:rsidP="008B7094">
      <w:pPr>
        <w:pStyle w:val="Caption"/>
        <w:jc w:val="center"/>
        <w:rPr>
          <w:b w:val="0"/>
          <w:bCs w:val="0"/>
          <w:i w:val="0"/>
        </w:rPr>
      </w:pPr>
      <w:r>
        <w:t xml:space="preserve">Figure 7 </w:t>
      </w:r>
      <w:r>
        <w:rPr>
          <w:b w:val="0"/>
          <w:bCs w:val="0"/>
          <w:i w:val="0"/>
        </w:rPr>
        <w:t>VHF Monitoring Site</w:t>
      </w:r>
      <w:r w:rsidRPr="00FD6EE9">
        <w:rPr>
          <w:b w:val="0"/>
          <w:bCs w:val="0"/>
          <w:i w:val="0"/>
        </w:rPr>
        <w:t xml:space="preserve"> Components</w:t>
      </w:r>
    </w:p>
    <w:p w14:paraId="3DD85D54" w14:textId="77777777" w:rsidR="008B7094" w:rsidRPr="00D523D8" w:rsidRDefault="008B7094" w:rsidP="008B7094">
      <w:pPr>
        <w:pStyle w:val="BodyText"/>
        <w:rPr>
          <w:lang w:eastAsia="da-DK"/>
        </w:rPr>
      </w:pPr>
    </w:p>
    <w:p w14:paraId="2ACA0D5D" w14:textId="77777777" w:rsidR="007D5175" w:rsidRDefault="007D5175"/>
    <w:p w14:paraId="1EA9A495" w14:textId="77777777" w:rsidR="007D5175" w:rsidRDefault="007D5175">
      <w:pPr>
        <w:pStyle w:val="Caption"/>
        <w:jc w:val="center"/>
        <w:rPr>
          <w:noProof/>
        </w:rPr>
      </w:pPr>
    </w:p>
    <w:p w14:paraId="6D1B996E" w14:textId="77777777" w:rsidR="007D5175" w:rsidRDefault="007D5175">
      <w:pPr>
        <w:rPr>
          <w:lang w:eastAsia="da-DK"/>
        </w:rPr>
      </w:pPr>
    </w:p>
    <w:p w14:paraId="56D9FEBB" w14:textId="77777777" w:rsidR="007D5175" w:rsidRDefault="007D5175">
      <w:pPr>
        <w:rPr>
          <w:lang w:eastAsia="da-DK"/>
        </w:rPr>
      </w:pPr>
    </w:p>
    <w:p w14:paraId="29D937D8" w14:textId="77777777" w:rsidR="007D5175" w:rsidRDefault="007D5175">
      <w:pPr>
        <w:pStyle w:val="BodyText"/>
        <w:rPr>
          <w:lang w:eastAsia="da-DK"/>
        </w:rPr>
      </w:pPr>
    </w:p>
    <w:p w14:paraId="0D403509" w14:textId="77777777" w:rsidR="007D5175" w:rsidRDefault="007D5175">
      <w:pPr>
        <w:rPr>
          <w:lang w:eastAsia="da-DK"/>
        </w:rPr>
      </w:pPr>
    </w:p>
    <w:p w14:paraId="733F4C65" w14:textId="135E511C" w:rsidR="007D5175" w:rsidRDefault="007D5175">
      <w:pPr>
        <w:keepNext/>
        <w:jc w:val="center"/>
      </w:pPr>
    </w:p>
    <w:p w14:paraId="5E62AC63" w14:textId="77777777" w:rsidR="007D5175" w:rsidRDefault="007D5175">
      <w:pPr>
        <w:rPr>
          <w:lang w:eastAsia="da-DK"/>
        </w:rPr>
      </w:pPr>
    </w:p>
    <w:p w14:paraId="375B7BFE" w14:textId="77777777" w:rsidR="007D5175" w:rsidRDefault="007D5175">
      <w:pPr>
        <w:rPr>
          <w:lang w:eastAsia="da-DK"/>
        </w:rPr>
      </w:pPr>
    </w:p>
    <w:p w14:paraId="4BB07E83" w14:textId="77777777" w:rsidR="007D5175" w:rsidRDefault="007D5175">
      <w:pPr>
        <w:rPr>
          <w:lang w:eastAsia="da-DK"/>
        </w:rPr>
      </w:pPr>
    </w:p>
    <w:p w14:paraId="2B6FE416" w14:textId="77777777" w:rsidR="007D5175" w:rsidRDefault="007D5175"/>
    <w:p w14:paraId="7E8DDD6E" w14:textId="77777777" w:rsidR="007D5175" w:rsidRDefault="007D5175"/>
    <w:p w14:paraId="2374C311" w14:textId="77777777" w:rsidR="007D5175" w:rsidRDefault="007D5175"/>
    <w:p w14:paraId="516C31A0" w14:textId="77777777" w:rsidR="007D5175" w:rsidRDefault="007D5175"/>
    <w:p w14:paraId="3EB8A7C8" w14:textId="77777777" w:rsidR="007D5175" w:rsidRDefault="007D5175"/>
    <w:p w14:paraId="4D0989A2" w14:textId="77777777" w:rsidR="007D5175" w:rsidRDefault="007D5175"/>
    <w:p w14:paraId="01F1EDDD" w14:textId="77777777" w:rsidR="007D5175" w:rsidRDefault="007D5175"/>
    <w:p w14:paraId="393EDAE0" w14:textId="77777777" w:rsidR="007D5175" w:rsidRDefault="007D5175"/>
    <w:p w14:paraId="3B5FA7EF" w14:textId="77777777" w:rsidR="007D5175" w:rsidRDefault="00061990">
      <w:pPr>
        <w:pStyle w:val="BodyText"/>
        <w:rPr>
          <w:lang w:eastAsia="da-DK"/>
        </w:rPr>
      </w:pPr>
      <w:r>
        <w:rPr>
          <w:lang w:eastAsia="da-DK"/>
        </w:rPr>
        <w:t xml:space="preserve"> </w:t>
      </w:r>
    </w:p>
    <w:p w14:paraId="1AB67D3C" w14:textId="3C2DF1FC" w:rsidR="007D5175" w:rsidRDefault="007D5175">
      <w:pPr>
        <w:pStyle w:val="Caption"/>
        <w:jc w:val="center"/>
        <w:rPr>
          <w:b w:val="0"/>
          <w:bCs w:val="0"/>
          <w:i w:val="0"/>
        </w:rPr>
      </w:pPr>
    </w:p>
    <w:p w14:paraId="65EF18B2" w14:textId="77777777" w:rsidR="007D5175" w:rsidRDefault="007D5175"/>
    <w:p w14:paraId="209363D2" w14:textId="77777777" w:rsidR="007D5175" w:rsidRDefault="007D5175"/>
    <w:p w14:paraId="043332C7" w14:textId="77777777" w:rsidR="007D5175" w:rsidRDefault="007D5175">
      <w:pPr>
        <w:pStyle w:val="Heading2separationline"/>
        <w:rPr>
          <w:lang w:eastAsia="da-DK"/>
        </w:rPr>
      </w:pPr>
    </w:p>
    <w:p w14:paraId="3B2FB5EA" w14:textId="77777777" w:rsidR="007D5175" w:rsidRDefault="007D5175">
      <w:pPr>
        <w:pStyle w:val="Heading2separationline"/>
      </w:pPr>
    </w:p>
    <w:p w14:paraId="30629FA3" w14:textId="77777777" w:rsidR="007D5175" w:rsidRDefault="007D5175">
      <w:pPr>
        <w:pStyle w:val="BodyText"/>
      </w:pPr>
      <w:bookmarkStart w:id="494" w:name="_Toc474758539"/>
      <w:bookmarkStart w:id="495" w:name="_Toc474789229"/>
      <w:bookmarkStart w:id="496" w:name="_Toc474789290"/>
      <w:bookmarkStart w:id="497" w:name="_Toc474789448"/>
      <w:bookmarkStart w:id="498" w:name="_Toc474789525"/>
      <w:bookmarkStart w:id="499" w:name="_Toc474789645"/>
      <w:bookmarkStart w:id="500" w:name="_Toc474789688"/>
      <w:bookmarkStart w:id="501" w:name="_Toc474789818"/>
      <w:bookmarkStart w:id="502" w:name="_Toc474789874"/>
      <w:bookmarkStart w:id="503" w:name="_Toc474790076"/>
      <w:bookmarkStart w:id="504" w:name="_Toc474790246"/>
      <w:bookmarkStart w:id="505" w:name="_Toc474790407"/>
      <w:bookmarkEnd w:id="494"/>
      <w:bookmarkEnd w:id="495"/>
      <w:bookmarkEnd w:id="496"/>
      <w:bookmarkEnd w:id="497"/>
      <w:bookmarkEnd w:id="498"/>
      <w:bookmarkEnd w:id="499"/>
      <w:bookmarkEnd w:id="500"/>
      <w:bookmarkEnd w:id="501"/>
      <w:bookmarkEnd w:id="502"/>
      <w:bookmarkEnd w:id="503"/>
      <w:bookmarkEnd w:id="504"/>
      <w:bookmarkEnd w:id="505"/>
    </w:p>
    <w:p w14:paraId="5292EA95" w14:textId="77777777" w:rsidR="007D5175" w:rsidRDefault="00061990">
      <w:pPr>
        <w:pStyle w:val="Heading1"/>
      </w:pPr>
      <w:bookmarkStart w:id="506" w:name="_Toc53341982"/>
      <w:r>
        <w:t>R-mode Service</w:t>
      </w:r>
      <w:bookmarkEnd w:id="506"/>
    </w:p>
    <w:p w14:paraId="693E4313" w14:textId="77777777" w:rsidR="007D5175" w:rsidRDefault="00061990">
      <w:pPr>
        <w:pStyle w:val="Heading2"/>
      </w:pPr>
      <w:bookmarkStart w:id="507" w:name="_Toc53341983"/>
      <w:r>
        <w:t>MF R-Mode Service</w:t>
      </w:r>
      <w:bookmarkEnd w:id="507"/>
    </w:p>
    <w:p w14:paraId="14A00DCA" w14:textId="77777777" w:rsidR="007D5175" w:rsidRDefault="00061990">
      <w:pPr>
        <w:pStyle w:val="Heading2"/>
      </w:pPr>
      <w:bookmarkStart w:id="508" w:name="_Toc53341984"/>
      <w:r>
        <w:t>VHF R-Mode Service</w:t>
      </w:r>
      <w:bookmarkEnd w:id="508"/>
    </w:p>
    <w:p w14:paraId="5B3DC8B6" w14:textId="77777777" w:rsidR="007D5175" w:rsidRDefault="00061990">
      <w:pPr>
        <w:pStyle w:val="Heading2"/>
      </w:pPr>
      <w:bookmarkStart w:id="509" w:name="_Toc53341985"/>
      <w:r>
        <w:t>Timing Service</w:t>
      </w:r>
      <w:bookmarkEnd w:id="509"/>
      <w:r>
        <w:t xml:space="preserve"> </w:t>
      </w:r>
    </w:p>
    <w:p w14:paraId="6C49CF26" w14:textId="77777777" w:rsidR="007D5175" w:rsidRDefault="00061990">
      <w:pPr>
        <w:pStyle w:val="Heading2"/>
        <w:rPr>
          <w:rFonts w:asciiTheme="minorHAnsi" w:eastAsiaTheme="minorEastAsia" w:hAnsiTheme="minorHAnsi" w:cstheme="minorBidi"/>
          <w:color w:val="000000" w:themeColor="text1"/>
          <w:sz w:val="22"/>
          <w:szCs w:val="22"/>
        </w:rPr>
      </w:pPr>
      <w:bookmarkStart w:id="510" w:name="_Toc53341986"/>
      <w:r>
        <w:t>Use cases</w:t>
      </w:r>
      <w:bookmarkEnd w:id="510"/>
    </w:p>
    <w:p w14:paraId="669CC742" w14:textId="77777777" w:rsidR="007D5175" w:rsidRDefault="007D5175">
      <w:pPr>
        <w:pStyle w:val="BodyText"/>
        <w:rPr>
          <w:lang w:eastAsia="da-DK"/>
        </w:rPr>
      </w:pPr>
    </w:p>
    <w:p w14:paraId="279522E4" w14:textId="77777777" w:rsidR="007D5175" w:rsidRDefault="00061990">
      <w:pPr>
        <w:pStyle w:val="Heading1"/>
      </w:pPr>
      <w:bookmarkStart w:id="511" w:name="_Toc53341987"/>
      <w:commentRangeStart w:id="512"/>
      <w:r>
        <w:t>Required Modificationd for R-Mode using MF Transmissions</w:t>
      </w:r>
      <w:commentRangeEnd w:id="512"/>
      <w:r>
        <w:rPr>
          <w:rStyle w:val="CommentReference"/>
          <w:rFonts w:asciiTheme="minorHAnsi" w:eastAsiaTheme="minorHAnsi" w:hAnsiTheme="minorHAnsi" w:cstheme="minorBidi"/>
          <w:b w:val="0"/>
          <w:bCs w:val="0"/>
          <w:caps w:val="0"/>
          <w:color w:val="auto"/>
        </w:rPr>
        <w:commentReference w:id="512"/>
      </w:r>
      <w:bookmarkEnd w:id="511"/>
    </w:p>
    <w:p w14:paraId="1F685E98" w14:textId="77777777" w:rsidR="007D5175" w:rsidRDefault="007D5175">
      <w:pPr>
        <w:pStyle w:val="Heading1separatationline"/>
      </w:pPr>
    </w:p>
    <w:p w14:paraId="0201B7ED" w14:textId="77777777" w:rsidR="007D5175" w:rsidRDefault="00061990">
      <w:pPr>
        <w:pStyle w:val="Bullet3"/>
        <w:numPr>
          <w:ilvl w:val="0"/>
          <w:numId w:val="31"/>
        </w:numPr>
      </w:pPr>
      <w:r>
        <w:t>Performance requirements</w:t>
      </w:r>
    </w:p>
    <w:p w14:paraId="16F9B63F" w14:textId="77777777" w:rsidR="007D5175" w:rsidRDefault="00061990">
      <w:pPr>
        <w:pStyle w:val="Bullet3"/>
        <w:numPr>
          <w:ilvl w:val="0"/>
          <w:numId w:val="31"/>
        </w:numPr>
      </w:pPr>
      <w:r>
        <w:t>System architecture</w:t>
      </w:r>
    </w:p>
    <w:p w14:paraId="04D15CBE" w14:textId="77777777" w:rsidR="007D5175" w:rsidRDefault="00061990">
      <w:pPr>
        <w:pStyle w:val="Bullet3"/>
        <w:numPr>
          <w:ilvl w:val="0"/>
          <w:numId w:val="31"/>
        </w:numPr>
      </w:pPr>
      <w:r>
        <w:lastRenderedPageBreak/>
        <w:t>Modification of MF transmission service including R-Mode modulation</w:t>
      </w:r>
    </w:p>
    <w:p w14:paraId="6EDFA4EF" w14:textId="77777777" w:rsidR="007D5175" w:rsidRDefault="00061990">
      <w:pPr>
        <w:pStyle w:val="Bullet3"/>
        <w:numPr>
          <w:ilvl w:val="0"/>
          <w:numId w:val="31"/>
        </w:numPr>
      </w:pPr>
      <w:r>
        <w:t>Timing and Synchronisation</w:t>
      </w:r>
    </w:p>
    <w:p w14:paraId="14C762B5" w14:textId="77777777" w:rsidR="007D5175" w:rsidRDefault="00061990">
      <w:pPr>
        <w:pStyle w:val="Bullet3"/>
        <w:numPr>
          <w:ilvl w:val="0"/>
          <w:numId w:val="31"/>
        </w:numPr>
      </w:pPr>
      <w:r>
        <w:t>Technical implementation</w:t>
      </w:r>
    </w:p>
    <w:p w14:paraId="40227339" w14:textId="77777777" w:rsidR="007D5175" w:rsidRDefault="007D5175">
      <w:pPr>
        <w:pStyle w:val="Bullet3"/>
        <w:numPr>
          <w:ilvl w:val="0"/>
          <w:numId w:val="0"/>
        </w:numPr>
        <w:ind w:left="1276"/>
      </w:pPr>
    </w:p>
    <w:p w14:paraId="04AB37C3" w14:textId="77777777" w:rsidR="007D5175" w:rsidRDefault="00061990">
      <w:pPr>
        <w:pStyle w:val="Heading1"/>
      </w:pPr>
      <w:bookmarkStart w:id="513" w:name="_Toc53341988"/>
      <w:r>
        <w:t>Required Modificationd for R-Mode using VHF Transmissions</w:t>
      </w:r>
      <w:bookmarkEnd w:id="513"/>
    </w:p>
    <w:p w14:paraId="3786F674" w14:textId="77777777" w:rsidR="007D5175" w:rsidRDefault="007D5175">
      <w:pPr>
        <w:pStyle w:val="Heading1separatationline"/>
      </w:pPr>
    </w:p>
    <w:p w14:paraId="4FA985F9" w14:textId="77777777" w:rsidR="007D5175" w:rsidRDefault="00061990">
      <w:pPr>
        <w:pStyle w:val="Bullet3"/>
        <w:numPr>
          <w:ilvl w:val="0"/>
          <w:numId w:val="31"/>
        </w:numPr>
      </w:pPr>
      <w:r>
        <w:t>Performance requirements</w:t>
      </w:r>
    </w:p>
    <w:p w14:paraId="35858663" w14:textId="77777777" w:rsidR="007D5175" w:rsidRDefault="00061990">
      <w:pPr>
        <w:pStyle w:val="Bullet3"/>
        <w:numPr>
          <w:ilvl w:val="0"/>
          <w:numId w:val="31"/>
        </w:numPr>
      </w:pPr>
      <w:r>
        <w:t>System architecture</w:t>
      </w:r>
    </w:p>
    <w:p w14:paraId="5E815124" w14:textId="77777777" w:rsidR="007D5175" w:rsidRDefault="00061990">
      <w:pPr>
        <w:pStyle w:val="Bullet3"/>
        <w:numPr>
          <w:ilvl w:val="0"/>
          <w:numId w:val="31"/>
        </w:numPr>
      </w:pPr>
      <w:r>
        <w:t>Modification of MF transmission service including R-Mode modulation</w:t>
      </w:r>
    </w:p>
    <w:p w14:paraId="2212AF5E" w14:textId="77777777" w:rsidR="007D5175" w:rsidRDefault="00061990">
      <w:pPr>
        <w:pStyle w:val="Bullet3"/>
        <w:numPr>
          <w:ilvl w:val="0"/>
          <w:numId w:val="31"/>
        </w:numPr>
      </w:pPr>
      <w:r>
        <w:t>Timing and Synchronisation</w:t>
      </w:r>
    </w:p>
    <w:p w14:paraId="41DE6218" w14:textId="77777777" w:rsidR="007D5175" w:rsidRDefault="00061990">
      <w:pPr>
        <w:pStyle w:val="Bullet3"/>
        <w:numPr>
          <w:ilvl w:val="0"/>
          <w:numId w:val="31"/>
        </w:numPr>
      </w:pPr>
      <w:r>
        <w:t>Technical implementation</w:t>
      </w:r>
    </w:p>
    <w:p w14:paraId="0B660E5C" w14:textId="09AD1F3B" w:rsidR="007D5175" w:rsidRDefault="00061990">
      <w:pPr>
        <w:pStyle w:val="Heading1"/>
      </w:pPr>
      <w:bookmarkStart w:id="514" w:name="_Toc53341989"/>
      <w:r>
        <w:t>Timing</w:t>
      </w:r>
      <w:ins w:id="515" w:author="Gewies, Stefan" w:date="2020-10-12T22:22:00Z">
        <w:r w:rsidR="00FA4517">
          <w:t xml:space="preserve"> and</w:t>
        </w:r>
      </w:ins>
      <w:del w:id="516" w:author="Gewies, Stefan" w:date="2020-10-12T22:22:00Z">
        <w:r w:rsidDel="00FA4517">
          <w:delText>,</w:delText>
        </w:r>
      </w:del>
      <w:r>
        <w:t xml:space="preserve"> </w:t>
      </w:r>
      <w:ins w:id="517" w:author="Gewies, Stefan" w:date="2020-10-12T22:23:00Z">
        <w:r w:rsidR="00FA4517">
          <w:t>s</w:t>
        </w:r>
      </w:ins>
      <w:del w:id="518" w:author="Gewies, Stefan" w:date="2020-10-12T22:23:00Z">
        <w:r w:rsidDel="00FA4517">
          <w:delText>S</w:delText>
        </w:r>
      </w:del>
      <w:r>
        <w:t>ynchronisation</w:t>
      </w:r>
      <w:del w:id="519" w:author="Gewies, Stefan" w:date="2020-10-12T22:18:00Z">
        <w:r w:rsidDel="00FA4517">
          <w:delText xml:space="preserve"> and Calibration</w:delText>
        </w:r>
      </w:del>
      <w:bookmarkEnd w:id="514"/>
    </w:p>
    <w:p w14:paraId="65419884" w14:textId="77777777" w:rsidR="007D5175" w:rsidRDefault="00061990">
      <w:pPr>
        <w:pStyle w:val="Heading2"/>
      </w:pPr>
      <w:bookmarkStart w:id="520" w:name="_Toc53341990"/>
      <w:r>
        <w:t>R-Mode System Time (RMST)</w:t>
      </w:r>
      <w:bookmarkEnd w:id="520"/>
    </w:p>
    <w:p w14:paraId="2084E988" w14:textId="77777777" w:rsidR="007D5175" w:rsidRDefault="007D5175">
      <w:pPr>
        <w:pStyle w:val="Heading2separationline"/>
        <w:rPr>
          <w:lang w:eastAsia="da-DK"/>
        </w:rPr>
      </w:pPr>
    </w:p>
    <w:p w14:paraId="3A3404B6" w14:textId="1ECFDFCA" w:rsidR="000D4C35" w:rsidRDefault="000D4C35" w:rsidP="004F2E6E">
      <w:pPr>
        <w:pStyle w:val="BodyText"/>
        <w:rPr>
          <w:ins w:id="521" w:author="Gewies, Stefan" w:date="2020-10-12T22:02:00Z"/>
        </w:rPr>
      </w:pPr>
      <w:ins w:id="522" w:author="Gewies, Stefan" w:date="2020-10-12T22:02:00Z">
        <w:r>
          <w:t>The RMST is a</w:t>
        </w:r>
      </w:ins>
      <w:ins w:id="523" w:author="Gewies, Stefan" w:date="2020-10-12T22:37:00Z">
        <w:r w:rsidR="005D1D7C">
          <w:t>s</w:t>
        </w:r>
      </w:ins>
      <w:ins w:id="524" w:author="Gewies, Stefan" w:date="2020-10-12T22:02:00Z">
        <w:r>
          <w:t xml:space="preserve"> </w:t>
        </w:r>
      </w:ins>
      <w:ins w:id="525" w:author="Gewies, Stefan" w:date="2020-10-12T22:38:00Z">
        <w:r w:rsidR="005D1D7C">
          <w:t xml:space="preserve">a </w:t>
        </w:r>
      </w:ins>
      <w:ins w:id="526" w:author="Gewies, Stefan" w:date="2020-10-12T22:02:00Z">
        <w:r>
          <w:t xml:space="preserve">realisation of UTC </w:t>
        </w:r>
      </w:ins>
      <w:ins w:id="527" w:author="Gewies, Stefan" w:date="2020-10-12T22:37:00Z">
        <w:r w:rsidR="005D1D7C">
          <w:t xml:space="preserve">the time reference </w:t>
        </w:r>
      </w:ins>
      <w:ins w:id="528" w:author="Gewies, Stefan" w:date="2020-10-12T23:41:00Z">
        <w:r w:rsidR="004F2E6E">
          <w:t>of an R-Mod</w:t>
        </w:r>
      </w:ins>
      <w:ins w:id="529" w:author="Gewies, Stefan" w:date="2020-10-12T23:42:00Z">
        <w:r w:rsidR="004F2E6E">
          <w:t xml:space="preserve">e system which provides R-Mode signals </w:t>
        </w:r>
      </w:ins>
      <w:ins w:id="530" w:author="Gewies, Stefan" w:date="2020-10-12T23:43:00Z">
        <w:r w:rsidR="004F2E6E">
          <w:t xml:space="preserve">through a </w:t>
        </w:r>
      </w:ins>
      <w:ins w:id="531" w:author="Gewies, Stefan" w:date="2020-10-12T22:02:00Z">
        <w:r>
          <w:t xml:space="preserve">limited network of R-Mode stations in a region. </w:t>
        </w:r>
      </w:ins>
      <w:ins w:id="532" w:author="Gewies, Stefan" w:date="2020-10-12T23:43:00Z">
        <w:r w:rsidR="004F2E6E">
          <w:t>Each component of the system c</w:t>
        </w:r>
      </w:ins>
      <w:ins w:id="533" w:author="Gewies, Stefan" w:date="2020-10-12T23:44:00Z">
        <w:r w:rsidR="004F2E6E">
          <w:t xml:space="preserve">onsisting of R-Mode station network, monitoring facilities and control segment are </w:t>
        </w:r>
      </w:ins>
      <w:ins w:id="534" w:author="Gewies, Stefan" w:date="2020-10-12T22:02:00Z">
        <w:r>
          <w:t>synchronized to the RMST. Any deviation of local clock</w:t>
        </w:r>
      </w:ins>
      <w:ins w:id="535" w:author="Gewies, Stefan" w:date="2020-10-12T22:36:00Z">
        <w:r w:rsidR="005D1D7C">
          <w:t>s</w:t>
        </w:r>
      </w:ins>
      <w:ins w:id="536" w:author="Gewies, Stefan" w:date="2020-10-12T22:02:00Z">
        <w:r>
          <w:t xml:space="preserve"> or deviation of the timing of the signals </w:t>
        </w:r>
      </w:ins>
      <w:ins w:id="537" w:author="Gewies, Stefan" w:date="2020-10-12T22:36:00Z">
        <w:r w:rsidR="005D1D7C">
          <w:t>in</w:t>
        </w:r>
      </w:ins>
      <w:ins w:id="538" w:author="Gewies, Stefan" w:date="2020-10-12T22:37:00Z">
        <w:r w:rsidR="005D1D7C">
          <w:t xml:space="preserve"> the network </w:t>
        </w:r>
      </w:ins>
      <w:ins w:id="539" w:author="Gewies, Stefan" w:date="2020-10-12T23:45:00Z">
        <w:r w:rsidR="004F2E6E">
          <w:t>are</w:t>
        </w:r>
      </w:ins>
      <w:ins w:id="540" w:author="Gewies, Stefan" w:date="2020-10-12T22:02:00Z">
        <w:r>
          <w:t xml:space="preserve"> reported with respect to the RMST. </w:t>
        </w:r>
      </w:ins>
    </w:p>
    <w:p w14:paraId="4E66EF33" w14:textId="112AAA57" w:rsidR="004F2E6E" w:rsidRPr="00C8604D" w:rsidRDefault="00E21FBA" w:rsidP="000D4C35">
      <w:pPr>
        <w:pStyle w:val="BodyText"/>
        <w:rPr>
          <w:ins w:id="541" w:author="Gewies, Stefan" w:date="2020-10-12T23:53:00Z"/>
        </w:rPr>
      </w:pPr>
      <w:ins w:id="542" w:author="Gewies, Stefan" w:date="2020-10-12T23:30:00Z">
        <w:r>
          <w:t xml:space="preserve">Compared to </w:t>
        </w:r>
      </w:ins>
      <w:ins w:id="543" w:author="Gewies, Stefan" w:date="2020-10-12T23:46:00Z">
        <w:r w:rsidR="004F2E6E">
          <w:t xml:space="preserve">a GNSS the R-Mode systems follow a decentralised </w:t>
        </w:r>
      </w:ins>
      <w:ins w:id="544" w:author="Gewies, Stefan" w:date="2020-10-12T23:47:00Z">
        <w:r w:rsidR="004F2E6E">
          <w:t xml:space="preserve">approach. Therefore, adjacent R-Mode systems which </w:t>
        </w:r>
      </w:ins>
      <w:ins w:id="545" w:author="Gewies, Stefan" w:date="2020-10-12T23:48:00Z">
        <w:r w:rsidR="004F2E6E">
          <w:t xml:space="preserve">are </w:t>
        </w:r>
      </w:ins>
      <w:ins w:id="546" w:author="Gewies, Stefan" w:date="2020-10-12T23:49:00Z">
        <w:r w:rsidR="004F2E6E">
          <w:t>operated</w:t>
        </w:r>
      </w:ins>
      <w:ins w:id="547" w:author="Gewies, Stefan" w:date="2020-10-12T23:48:00Z">
        <w:r w:rsidR="004F2E6E">
          <w:t xml:space="preserve"> </w:t>
        </w:r>
      </w:ins>
      <w:ins w:id="548" w:author="Gewies, Stefan" w:date="2020-10-12T23:49:00Z">
        <w:r w:rsidR="004F2E6E">
          <w:t>by</w:t>
        </w:r>
      </w:ins>
      <w:ins w:id="549" w:author="Gewies, Stefan" w:date="2020-10-12T23:48:00Z">
        <w:r w:rsidR="004F2E6E">
          <w:t xml:space="preserve"> different service providers </w:t>
        </w:r>
      </w:ins>
      <w:ins w:id="550" w:author="Gewies, Stefan" w:date="2020-10-12T23:47:00Z">
        <w:r w:rsidR="004F2E6E">
          <w:t xml:space="preserve">may </w:t>
        </w:r>
      </w:ins>
      <w:ins w:id="551" w:author="Gewies, Stefan" w:date="2020-10-12T23:49:00Z">
        <w:r w:rsidR="004F2E6E">
          <w:t>differ in their RMST</w:t>
        </w:r>
      </w:ins>
      <w:ins w:id="552" w:author="Gewies, Stefan" w:date="2020-10-12T23:50:00Z">
        <w:r w:rsidR="004F2E6E">
          <w:t xml:space="preserve">. </w:t>
        </w:r>
      </w:ins>
      <w:ins w:id="553" w:author="Gewies, Stefan" w:date="2020-10-12T23:51:00Z">
        <w:r w:rsidR="00896D55">
          <w:t>Beside a</w:t>
        </w:r>
      </w:ins>
      <w:ins w:id="554" w:author="Gewies, Stefan" w:date="2020-10-12T23:52:00Z">
        <w:r w:rsidR="00896D55">
          <w:t xml:space="preserve"> time </w:t>
        </w:r>
      </w:ins>
      <w:ins w:id="555" w:author="Gewies, Stefan" w:date="2020-10-12T23:51:00Z">
        <w:r w:rsidR="00896D55">
          <w:t xml:space="preserve">offset also the stability of the RMST </w:t>
        </w:r>
      </w:ins>
      <w:ins w:id="556" w:author="Gewies, Stefan" w:date="2020-10-12T23:52:00Z">
        <w:r w:rsidR="00896D55">
          <w:t>may</w:t>
        </w:r>
      </w:ins>
      <w:ins w:id="557" w:author="Gewies, Stefan" w:date="2020-10-12T23:51:00Z">
        <w:r w:rsidR="00896D55">
          <w:t xml:space="preserve"> differ dependent on the used </w:t>
        </w:r>
      </w:ins>
      <w:ins w:id="558" w:author="Gewies, Stefan" w:date="2020-10-12T23:52:00Z">
        <w:r w:rsidR="00896D55">
          <w:t xml:space="preserve">approach </w:t>
        </w:r>
      </w:ins>
      <w:ins w:id="559" w:author="Gewies, Stefan" w:date="2020-10-12T23:54:00Z">
        <w:r w:rsidR="00896D55">
          <w:t>for the</w:t>
        </w:r>
      </w:ins>
      <w:ins w:id="560" w:author="Gewies, Stefan" w:date="2020-10-12T23:53:00Z">
        <w:r w:rsidR="00896D55">
          <w:t xml:space="preserve"> realisation of UTC</w:t>
        </w:r>
      </w:ins>
      <w:ins w:id="561" w:author="Gewies, Stefan" w:date="2020-10-12T23:54:00Z">
        <w:r w:rsidR="00896D55">
          <w:t>, synchronisation</w:t>
        </w:r>
      </w:ins>
      <w:ins w:id="562" w:author="Gewies, Stefan" w:date="2020-10-12T23:53:00Z">
        <w:r w:rsidR="00896D55">
          <w:t xml:space="preserve"> and hold-over capabilitie</w:t>
        </w:r>
        <w:r w:rsidR="00896D55" w:rsidRPr="00C8604D">
          <w:t xml:space="preserve">s </w:t>
        </w:r>
      </w:ins>
      <w:ins w:id="563" w:author="Gewies, Stefan" w:date="2020-10-12T23:54:00Z">
        <w:r w:rsidR="00896D55" w:rsidRPr="00C8604D">
          <w:t xml:space="preserve">in the </w:t>
        </w:r>
      </w:ins>
      <w:ins w:id="564" w:author="Gewies, Stefan" w:date="2020-10-12T23:53:00Z">
        <w:r w:rsidR="00896D55" w:rsidRPr="00C8604D">
          <w:t>R-Mode system.</w:t>
        </w:r>
      </w:ins>
      <w:ins w:id="565" w:author="Gewies, Stefan" w:date="2020-10-12T23:55:00Z">
        <w:r w:rsidR="00896D55" w:rsidRPr="00C8604D">
          <w:t xml:space="preserve"> </w:t>
        </w:r>
      </w:ins>
    </w:p>
    <w:p w14:paraId="03B4BDF2" w14:textId="0EA37919" w:rsidR="000F32E4" w:rsidRPr="00C8604D" w:rsidRDefault="00896D55" w:rsidP="000D4C35">
      <w:pPr>
        <w:pStyle w:val="BodyText"/>
        <w:rPr>
          <w:ins w:id="566" w:author="Gewies, Stefan" w:date="2020-10-13T00:09:00Z"/>
        </w:rPr>
      </w:pPr>
      <w:ins w:id="567" w:author="Gewies, Stefan" w:date="2020-10-12T23:56:00Z">
        <w:r w:rsidRPr="00C8604D">
          <w:t xml:space="preserve">The RMST </w:t>
        </w:r>
      </w:ins>
      <w:ins w:id="568" w:author="Gewies, Stefan" w:date="2020-10-12T23:58:00Z">
        <w:r w:rsidRPr="00C8604D">
          <w:t>is</w:t>
        </w:r>
      </w:ins>
      <w:ins w:id="569" w:author="Gewies, Stefan" w:date="2020-10-12T23:56:00Z">
        <w:r w:rsidRPr="00C8604D">
          <w:t xml:space="preserve"> </w:t>
        </w:r>
      </w:ins>
      <w:ins w:id="570" w:author="Gewies, Stefan" w:date="2020-10-13T01:06:00Z">
        <w:r w:rsidR="008F049F" w:rsidRPr="00C8604D">
          <w:t>traceable</w:t>
        </w:r>
      </w:ins>
      <w:ins w:id="571" w:author="Gewies, Stefan" w:date="2020-10-12T23:56:00Z">
        <w:r w:rsidRPr="00C8604D">
          <w:t xml:space="preserve"> to UTC</w:t>
        </w:r>
      </w:ins>
      <w:ins w:id="572" w:author="Gewies, Stefan" w:date="2020-10-12T23:57:00Z">
        <w:r w:rsidRPr="00C8604D">
          <w:t>. This is a precondition</w:t>
        </w:r>
      </w:ins>
      <w:ins w:id="573" w:author="Gewies, Stefan" w:date="2020-10-12T23:58:00Z">
        <w:r w:rsidRPr="00C8604D">
          <w:t xml:space="preserve"> that</w:t>
        </w:r>
      </w:ins>
      <w:ins w:id="574" w:author="Gewies, Stefan" w:date="2020-10-12T23:59:00Z">
        <w:r w:rsidRPr="00C8604D">
          <w:t xml:space="preserve"> </w:t>
        </w:r>
      </w:ins>
      <w:ins w:id="575" w:author="Gewies, Stefan" w:date="2020-10-13T00:01:00Z">
        <w:r w:rsidR="000F32E4" w:rsidRPr="00C8604D">
          <w:t xml:space="preserve">the signals of different </w:t>
        </w:r>
      </w:ins>
      <w:ins w:id="576" w:author="Gewies, Stefan" w:date="2020-10-13T00:03:00Z">
        <w:r w:rsidR="000F32E4" w:rsidRPr="00C8604D">
          <w:t xml:space="preserve">adjacent </w:t>
        </w:r>
      </w:ins>
      <w:ins w:id="577" w:author="Gewies, Stefan" w:date="2020-10-13T00:01:00Z">
        <w:r w:rsidR="000F32E4" w:rsidRPr="00C8604D">
          <w:t xml:space="preserve">R-Mode </w:t>
        </w:r>
      </w:ins>
      <w:ins w:id="578" w:author="Gewies, Stefan" w:date="2020-10-13T00:02:00Z">
        <w:r w:rsidR="000F32E4" w:rsidRPr="00C8604D">
          <w:t xml:space="preserve">systems or in general of an </w:t>
        </w:r>
      </w:ins>
      <w:ins w:id="579" w:author="Gewies, Stefan" w:date="2020-10-12T23:59:00Z">
        <w:r w:rsidRPr="00C8604D">
          <w:t xml:space="preserve">R-Mode </w:t>
        </w:r>
      </w:ins>
      <w:ins w:id="580" w:author="Gewies, Stefan" w:date="2020-10-13T00:02:00Z">
        <w:r w:rsidR="000F32E4" w:rsidRPr="00C8604D">
          <w:t xml:space="preserve">system and another </w:t>
        </w:r>
      </w:ins>
      <w:ins w:id="581" w:author="Gewies, Stefan" w:date="2020-10-13T00:00:00Z">
        <w:r w:rsidRPr="00C8604D">
          <w:t xml:space="preserve">positioning or navigation </w:t>
        </w:r>
      </w:ins>
      <w:ins w:id="582" w:author="Gewies, Stefan" w:date="2020-10-12T23:59:00Z">
        <w:r w:rsidRPr="00C8604D">
          <w:t xml:space="preserve">systems </w:t>
        </w:r>
      </w:ins>
      <w:ins w:id="583" w:author="Gewies, Stefan" w:date="2020-10-13T00:17:00Z">
        <w:r w:rsidR="001E7A67" w:rsidRPr="00C8604D">
          <w:t xml:space="preserve">like GPS </w:t>
        </w:r>
      </w:ins>
      <w:ins w:id="584" w:author="Gewies, Stefan" w:date="2020-10-12T23:59:00Z">
        <w:r w:rsidRPr="00C8604D">
          <w:t>can be used for</w:t>
        </w:r>
      </w:ins>
      <w:ins w:id="585" w:author="Gewies, Stefan" w:date="2020-10-13T00:00:00Z">
        <w:r w:rsidRPr="00C8604D">
          <w:t xml:space="preserve"> </w:t>
        </w:r>
      </w:ins>
      <w:ins w:id="586" w:author="Gewies, Stefan" w:date="2020-10-13T00:08:00Z">
        <w:r w:rsidR="000F32E4" w:rsidRPr="00C8604D">
          <w:t xml:space="preserve">the </w:t>
        </w:r>
      </w:ins>
      <w:ins w:id="587" w:author="Gewies, Stefan" w:date="2020-10-13T00:04:00Z">
        <w:r w:rsidR="000F32E4" w:rsidRPr="00C8604D">
          <w:t>generation of reliable positioning and timing data</w:t>
        </w:r>
      </w:ins>
      <w:ins w:id="588" w:author="Gewies, Stefan" w:date="2020-10-13T00:17:00Z">
        <w:r w:rsidR="001E7A67" w:rsidRPr="00C8604D">
          <w:t xml:space="preserve"> without the necessity to estimate the intersystem time offset</w:t>
        </w:r>
      </w:ins>
      <w:ins w:id="589" w:author="Gewies, Stefan" w:date="2020-10-13T00:04:00Z">
        <w:r w:rsidR="000F32E4" w:rsidRPr="00C8604D">
          <w:t xml:space="preserve">. </w:t>
        </w:r>
      </w:ins>
      <w:ins w:id="590" w:author="Gewies, Stefan" w:date="2020-10-13T00:05:00Z">
        <w:r w:rsidR="000F32E4" w:rsidRPr="00C8604D">
          <w:t xml:space="preserve">Each R-Mode system provides an estimate of the current and predicted </w:t>
        </w:r>
      </w:ins>
      <w:ins w:id="591" w:author="Gewies, Stefan" w:date="2020-10-13T00:06:00Z">
        <w:r w:rsidR="000F32E4" w:rsidRPr="00C8604D">
          <w:t>offset of the RMST to UTC by its navigation data.</w:t>
        </w:r>
      </w:ins>
      <w:ins w:id="592" w:author="Gewies, Stefan" w:date="2020-10-13T00:07:00Z">
        <w:r w:rsidR="000F32E4" w:rsidRPr="00C8604D">
          <w:t xml:space="preserve"> </w:t>
        </w:r>
      </w:ins>
    </w:p>
    <w:p w14:paraId="59139064" w14:textId="15286838" w:rsidR="00C8604D" w:rsidRPr="00802B31" w:rsidRDefault="000F32E4" w:rsidP="00C8604D">
      <w:pPr>
        <w:pStyle w:val="BodyText"/>
        <w:rPr>
          <w:moveTo w:id="593" w:author="Gewies, Stefan" w:date="2020-10-13T00:31:00Z"/>
        </w:rPr>
      </w:pPr>
      <w:ins w:id="594" w:author="Gewies, Stefan" w:date="2020-10-13T00:10:00Z">
        <w:r w:rsidRPr="00C8604D">
          <w:t xml:space="preserve">Usually the RMST is </w:t>
        </w:r>
      </w:ins>
      <w:ins w:id="595" w:author="Gewies, Stefan" w:date="2020-10-13T01:01:00Z">
        <w:r w:rsidR="00BD3709">
          <w:t>tied</w:t>
        </w:r>
      </w:ins>
      <w:ins w:id="596" w:author="Gewies, Stefan" w:date="2020-10-13T00:18:00Z">
        <w:r w:rsidR="001E7A67" w:rsidRPr="00BD3709">
          <w:t xml:space="preserve"> </w:t>
        </w:r>
      </w:ins>
      <w:ins w:id="597" w:author="Gewies, Stefan" w:date="2020-10-13T01:01:00Z">
        <w:r w:rsidR="00BD3709">
          <w:t>to</w:t>
        </w:r>
      </w:ins>
      <w:ins w:id="598" w:author="Gewies, Stefan" w:date="2020-10-13T00:18:00Z">
        <w:r w:rsidR="001E7A67" w:rsidRPr="00BD3709">
          <w:t xml:space="preserve"> </w:t>
        </w:r>
      </w:ins>
      <w:ins w:id="599" w:author="Gewies, Stefan" w:date="2020-10-13T15:49:00Z">
        <w:r w:rsidR="001B18D6">
          <w:t>anoth</w:t>
        </w:r>
      </w:ins>
      <w:ins w:id="600" w:author="Gewies, Stefan" w:date="2020-10-13T15:50:00Z">
        <w:r w:rsidR="001B18D6">
          <w:t>er</w:t>
        </w:r>
      </w:ins>
      <w:ins w:id="601" w:author="Gewies, Stefan" w:date="2020-10-13T15:49:00Z">
        <w:r w:rsidR="001B18D6">
          <w:t xml:space="preserve"> </w:t>
        </w:r>
      </w:ins>
      <w:ins w:id="602" w:author="Gewies, Stefan" w:date="2020-10-13T00:33:00Z">
        <w:r w:rsidR="00C8604D" w:rsidRPr="00BD3709">
          <w:t>timing</w:t>
        </w:r>
        <w:r w:rsidR="00C8604D" w:rsidRPr="00C8604D">
          <w:t xml:space="preserve"> </w:t>
        </w:r>
      </w:ins>
      <w:ins w:id="603" w:author="Gewies, Stefan" w:date="2020-10-13T00:32:00Z">
        <w:r w:rsidR="00C8604D" w:rsidRPr="00C8604D">
          <w:t>source</w:t>
        </w:r>
      </w:ins>
      <w:ins w:id="604" w:author="Gewies, Stefan" w:date="2020-10-13T00:35:00Z">
        <w:r w:rsidR="00C8604D" w:rsidRPr="00C8604D">
          <w:t xml:space="preserve"> by appropriate means of synchronisation. Possible </w:t>
        </w:r>
      </w:ins>
      <w:ins w:id="605" w:author="Gewies, Stefan" w:date="2020-10-13T00:38:00Z">
        <w:r w:rsidR="00802B31">
          <w:t xml:space="preserve">RMST </w:t>
        </w:r>
      </w:ins>
      <w:ins w:id="606" w:author="Gewies, Stefan" w:date="2020-10-13T00:35:00Z">
        <w:r w:rsidR="00C8604D" w:rsidRPr="00802B31">
          <w:t>sources are</w:t>
        </w:r>
      </w:ins>
      <w:ins w:id="607" w:author="Gewies, Stefan" w:date="2020-10-13T00:36:00Z">
        <w:r w:rsidR="00C8604D" w:rsidRPr="00802B31">
          <w:t>:</w:t>
        </w:r>
      </w:ins>
      <w:moveToRangeStart w:id="608" w:author="Gewies, Stefan" w:date="2020-10-13T00:31:00Z" w:name="move53441483"/>
      <w:moveTo w:id="609" w:author="Gewies, Stefan" w:date="2020-10-13T00:31:00Z">
        <w:del w:id="610" w:author="Gewies, Stefan" w:date="2020-10-13T00:36:00Z">
          <w:r w:rsidR="00C8604D" w:rsidRPr="00802B31" w:rsidDel="00C8604D">
            <w:delText>RMST may be based on</w:delText>
          </w:r>
        </w:del>
      </w:moveTo>
    </w:p>
    <w:p w14:paraId="5E9722DE" w14:textId="1A60471E" w:rsidR="00C8604D" w:rsidRPr="00C8604D" w:rsidRDefault="00C8604D" w:rsidP="00C8604D">
      <w:pPr>
        <w:pStyle w:val="ListParagraph"/>
        <w:numPr>
          <w:ilvl w:val="0"/>
          <w:numId w:val="45"/>
        </w:numPr>
        <w:spacing w:after="200" w:line="276" w:lineRule="auto"/>
        <w:rPr>
          <w:moveTo w:id="611" w:author="Gewies, Stefan" w:date="2020-10-13T00:31:00Z"/>
          <w:lang w:val="en-GB"/>
        </w:rPr>
      </w:pPr>
      <w:moveTo w:id="612" w:author="Gewies, Stefan" w:date="2020-10-13T00:31:00Z">
        <w:r w:rsidRPr="00C8604D">
          <w:rPr>
            <w:lang w:val="en-GB"/>
          </w:rPr>
          <w:t>Reali</w:t>
        </w:r>
        <w:del w:id="613" w:author="Gewies, Stefan" w:date="2020-10-13T00:36:00Z">
          <w:r w:rsidRPr="00C8604D" w:rsidDel="00C8604D">
            <w:rPr>
              <w:lang w:val="en-GB"/>
            </w:rPr>
            <w:delText>z</w:delText>
          </w:r>
        </w:del>
      </w:moveTo>
      <w:ins w:id="614" w:author="Gewies, Stefan" w:date="2020-10-13T00:36:00Z">
        <w:r w:rsidRPr="00C8604D">
          <w:rPr>
            <w:lang w:val="en-GB"/>
          </w:rPr>
          <w:t>s</w:t>
        </w:r>
      </w:ins>
      <w:moveTo w:id="615" w:author="Gewies, Stefan" w:date="2020-10-13T00:31:00Z">
        <w:r w:rsidRPr="00C8604D">
          <w:rPr>
            <w:lang w:val="en-GB"/>
          </w:rPr>
          <w:t>ations of Coordinated Universal Time, UTC(</w:t>
        </w:r>
        <w:r w:rsidRPr="00C8604D">
          <w:rPr>
            <w:i/>
            <w:lang w:val="en-GB"/>
          </w:rPr>
          <w:t>k</w:t>
        </w:r>
        <w:r w:rsidRPr="00C8604D">
          <w:rPr>
            <w:lang w:val="en-GB"/>
          </w:rPr>
          <w:t>), as reali</w:t>
        </w:r>
      </w:moveTo>
      <w:ins w:id="616" w:author="Gewies, Stefan" w:date="2020-10-13T00:34:00Z">
        <w:r w:rsidRPr="00C8604D">
          <w:rPr>
            <w:lang w:val="en-GB"/>
          </w:rPr>
          <w:t>s</w:t>
        </w:r>
      </w:ins>
      <w:moveTo w:id="617" w:author="Gewies, Stefan" w:date="2020-10-13T00:31:00Z">
        <w:del w:id="618" w:author="Gewies, Stefan" w:date="2020-10-13T00:34:00Z">
          <w:r w:rsidRPr="00C8604D" w:rsidDel="00C8604D">
            <w:rPr>
              <w:lang w:val="en-GB"/>
            </w:rPr>
            <w:delText>z</w:delText>
          </w:r>
        </w:del>
        <w:r w:rsidRPr="00C8604D">
          <w:rPr>
            <w:lang w:val="en-GB"/>
          </w:rPr>
          <w:t>ed by national metrological institutes</w:t>
        </w:r>
        <w:del w:id="619" w:author="Gewies, Stefan" w:date="2020-10-13T01:01:00Z">
          <w:r w:rsidRPr="00C8604D" w:rsidDel="00BD3709">
            <w:rPr>
              <w:rStyle w:val="FootnoteReference"/>
              <w:lang w:val="en-GB"/>
            </w:rPr>
            <w:footnoteReference w:id="1"/>
          </w:r>
        </w:del>
        <w:r w:rsidRPr="00C8604D">
          <w:rPr>
            <w:lang w:val="en-GB"/>
          </w:rPr>
          <w:t>. Combinations of several UTC(k) spanning different administrations need to be communicated and applied by the timing devices.</w:t>
        </w:r>
      </w:moveTo>
    </w:p>
    <w:p w14:paraId="672196FB" w14:textId="77777777" w:rsidR="00C8604D" w:rsidRPr="00C8604D" w:rsidRDefault="00C8604D" w:rsidP="00C8604D">
      <w:pPr>
        <w:pStyle w:val="ListParagraph"/>
        <w:numPr>
          <w:ilvl w:val="0"/>
          <w:numId w:val="45"/>
        </w:numPr>
        <w:spacing w:after="200" w:line="276" w:lineRule="auto"/>
        <w:rPr>
          <w:moveTo w:id="624" w:author="Gewies, Stefan" w:date="2020-10-13T00:31:00Z"/>
          <w:lang w:val="en-GB"/>
        </w:rPr>
      </w:pPr>
      <w:moveTo w:id="625" w:author="Gewies, Stefan" w:date="2020-10-13T00:31:00Z">
        <w:r w:rsidRPr="00C8604D">
          <w:rPr>
            <w:lang w:val="en-GB"/>
          </w:rPr>
          <w:t xml:space="preserve">Constellation time of one or more GNSS (e.g. Galileo, GPS, GLONASS, </w:t>
        </w:r>
        <w:proofErr w:type="spellStart"/>
        <w:r w:rsidRPr="00C8604D">
          <w:rPr>
            <w:lang w:val="en-GB"/>
          </w:rPr>
          <w:t>BeiDou</w:t>
        </w:r>
        <w:proofErr w:type="spellEnd"/>
        <w:r w:rsidRPr="00C8604D">
          <w:rPr>
            <w:lang w:val="en-GB"/>
          </w:rPr>
          <w:t xml:space="preserve">, etc.). In this case RMST will be the same as the GNSS time. Combinations of different GNSS need to take system offsets into account. </w:t>
        </w:r>
      </w:moveTo>
    </w:p>
    <w:p w14:paraId="0EAA1073" w14:textId="7538BF56" w:rsidR="00C8604D" w:rsidRPr="00C8604D" w:rsidRDefault="00802B31" w:rsidP="00C8604D">
      <w:pPr>
        <w:pStyle w:val="ListParagraph"/>
        <w:numPr>
          <w:ilvl w:val="0"/>
          <w:numId w:val="45"/>
        </w:numPr>
        <w:spacing w:after="200" w:line="276" w:lineRule="auto"/>
        <w:rPr>
          <w:ins w:id="626" w:author="Gewies, Stefan" w:date="2020-10-13T00:32:00Z"/>
          <w:lang w:val="en-GB"/>
        </w:rPr>
      </w:pPr>
      <w:ins w:id="627" w:author="Gewies, Stefan" w:date="2020-10-13T00:38:00Z">
        <w:r>
          <w:rPr>
            <w:lang w:val="en-GB"/>
          </w:rPr>
          <w:t>R-Mod</w:t>
        </w:r>
      </w:ins>
      <w:ins w:id="628" w:author="Gewies, Stefan" w:date="2020-10-13T00:39:00Z">
        <w:r>
          <w:rPr>
            <w:lang w:val="en-GB"/>
          </w:rPr>
          <w:t xml:space="preserve">e </w:t>
        </w:r>
      </w:ins>
      <w:ins w:id="629" w:author="Gewies, Stefan" w:date="2020-10-13T15:52:00Z">
        <w:r w:rsidR="00AD0E19">
          <w:rPr>
            <w:lang w:val="en-GB"/>
          </w:rPr>
          <w:t xml:space="preserve">own </w:t>
        </w:r>
      </w:ins>
      <w:moveTo w:id="630" w:author="Gewies, Stefan" w:date="2020-10-13T00:31:00Z">
        <w:del w:id="631" w:author="Gewies, Stefan" w:date="2020-10-13T00:39:00Z">
          <w:r w:rsidR="00C8604D" w:rsidRPr="00C8604D" w:rsidDel="00802B31">
            <w:rPr>
              <w:lang w:val="en-GB"/>
            </w:rPr>
            <w:delText>C</w:delText>
          </w:r>
        </w:del>
      </w:moveTo>
      <w:ins w:id="632" w:author="Gewies, Stefan" w:date="2020-10-13T00:39:00Z">
        <w:r>
          <w:rPr>
            <w:lang w:val="en-GB"/>
          </w:rPr>
          <w:t>c</w:t>
        </w:r>
      </w:ins>
      <w:moveTo w:id="633" w:author="Gewies, Stefan" w:date="2020-10-13T00:31:00Z">
        <w:r w:rsidR="00C8604D" w:rsidRPr="00C8604D">
          <w:rPr>
            <w:lang w:val="en-GB"/>
          </w:rPr>
          <w:t>entral timing scale.  It is strongly suggested to keep the time scale traceable to UTC and regularly publish its offset and uncertainty.</w:t>
        </w:r>
      </w:moveTo>
    </w:p>
    <w:p w14:paraId="16303236" w14:textId="4ED3B216" w:rsidR="00C8604D" w:rsidRPr="00336115" w:rsidRDefault="00C8604D" w:rsidP="00C8604D">
      <w:pPr>
        <w:pStyle w:val="BodyText"/>
        <w:rPr>
          <w:moveTo w:id="634" w:author="Gewies, Stefan" w:date="2020-10-13T00:31:00Z"/>
        </w:rPr>
      </w:pPr>
      <w:r w:rsidRPr="00C8604D">
        <w:fldChar w:fldCharType="begin"/>
      </w:r>
      <w:r w:rsidRPr="00C8604D">
        <w:instrText xml:space="preserve"> REF _Ref53440888 \h  \* MERGEFORMAT </w:instrText>
      </w:r>
      <w:r w:rsidRPr="00C8604D">
        <w:fldChar w:fldCharType="separate"/>
      </w:r>
      <w:ins w:id="635" w:author="Gewies, Stefan" w:date="2020-10-13T00:32:00Z">
        <w:r w:rsidRPr="00C8604D">
          <w:t>Figure 5</w:t>
        </w:r>
        <w:r w:rsidRPr="00C8604D">
          <w:fldChar w:fldCharType="end"/>
        </w:r>
        <w:r w:rsidRPr="00C8604D">
          <w:t xml:space="preserve"> emphasis the p</w:t>
        </w:r>
        <w:r w:rsidRPr="00802B31">
          <w:t>ossible dependenc</w:t>
        </w:r>
      </w:ins>
      <w:ins w:id="636" w:author="Gewies, Stefan" w:date="2020-10-13T00:39:00Z">
        <w:r w:rsidR="00802B31">
          <w:t>y</w:t>
        </w:r>
      </w:ins>
      <w:ins w:id="637" w:author="Gewies, Stefan" w:date="2020-10-13T00:32:00Z">
        <w:r w:rsidRPr="00802B31">
          <w:t xml:space="preserve"> of the RMST from other realisations of UTC.</w:t>
        </w:r>
      </w:ins>
    </w:p>
    <w:moveToRangeEnd w:id="608"/>
    <w:p w14:paraId="2B696262" w14:textId="2C200CC3" w:rsidR="000F32E4" w:rsidRPr="00C8604D" w:rsidRDefault="000F32E4" w:rsidP="000D4C35">
      <w:pPr>
        <w:pStyle w:val="BodyText"/>
        <w:rPr>
          <w:ins w:id="638" w:author="Gewies, Stefan" w:date="2020-10-13T00:20:00Z"/>
        </w:rPr>
      </w:pPr>
    </w:p>
    <w:commentRangeStart w:id="639"/>
    <w:p w14:paraId="40285586" w14:textId="77777777" w:rsidR="001E7A67" w:rsidRDefault="001E7A67" w:rsidP="001E7A67">
      <w:pPr>
        <w:pStyle w:val="BodyText"/>
        <w:keepNext/>
        <w:rPr>
          <w:ins w:id="640" w:author="Gewies, Stefan" w:date="2020-10-13T00:20:00Z"/>
        </w:rPr>
      </w:pPr>
      <w:ins w:id="641" w:author="Gewies, Stefan" w:date="2020-10-13T00:20:00Z">
        <w:r w:rsidRPr="00E1028D">
          <w:rPr>
            <w:lang w:val="en-US"/>
          </w:rPr>
          <w:object w:dxaOrig="11890" w:dyaOrig="6888" w14:anchorId="685A5938">
            <v:shape id="_x0000_i1029" type="#_x0000_t75" style="width:458pt;height:264pt" o:ole="">
              <v:imagedata r:id="rId38" o:title=""/>
            </v:shape>
            <o:OLEObject Type="Embed" ProgID="Visio.Drawing.11" ShapeID="_x0000_i1029" DrawAspect="Content" ObjectID="_1675088102" r:id="rId39"/>
          </w:object>
        </w:r>
      </w:ins>
      <w:commentRangeEnd w:id="639"/>
      <w:ins w:id="642" w:author="Gewies, Stefan" w:date="2020-10-13T00:22:00Z">
        <w:r>
          <w:rPr>
            <w:rStyle w:val="CommentReference"/>
          </w:rPr>
          <w:commentReference w:id="639"/>
        </w:r>
      </w:ins>
    </w:p>
    <w:p w14:paraId="616F5ADE" w14:textId="606DFBE4" w:rsidR="001E7A67" w:rsidRPr="00802B31" w:rsidRDefault="001E7A67" w:rsidP="00802B31">
      <w:pPr>
        <w:pStyle w:val="Caption"/>
        <w:rPr>
          <w:ins w:id="643" w:author="Gewies, Stefan" w:date="2020-10-13T00:10:00Z"/>
        </w:rPr>
      </w:pPr>
      <w:bookmarkStart w:id="644" w:name="_Ref53440888"/>
      <w:ins w:id="645" w:author="Gewies, Stefan" w:date="2020-10-13T00:20:00Z">
        <w:r w:rsidRPr="00802B31">
          <w:t xml:space="preserve">Figure </w:t>
        </w:r>
      </w:ins>
      <w:r w:rsidRPr="00802B31">
        <w:fldChar w:fldCharType="begin"/>
      </w:r>
      <w:r w:rsidRPr="00802B31">
        <w:instrText xml:space="preserve"> SEQ Figure \* ARABIC </w:instrText>
      </w:r>
      <w:r w:rsidRPr="00802B31">
        <w:fldChar w:fldCharType="separate"/>
      </w:r>
      <w:ins w:id="646" w:author="Gewies, Stefan" w:date="2020-10-13T00:20:00Z">
        <w:r w:rsidRPr="00802B31">
          <w:rPr>
            <w:noProof/>
          </w:rPr>
          <w:t>5</w:t>
        </w:r>
        <w:r w:rsidRPr="00802B31">
          <w:fldChar w:fldCharType="end"/>
        </w:r>
        <w:bookmarkEnd w:id="644"/>
        <w:r w:rsidRPr="00802B31">
          <w:t xml:space="preserve"> </w:t>
        </w:r>
      </w:ins>
      <w:ins w:id="647" w:author="Gewies, Stefan" w:date="2020-10-13T00:22:00Z">
        <w:r w:rsidRPr="00802B31">
          <w:t>Trac</w:t>
        </w:r>
      </w:ins>
      <w:ins w:id="648" w:author="Gewies, Stefan" w:date="2020-10-13T01:06:00Z">
        <w:r w:rsidR="008F049F">
          <w:t>e</w:t>
        </w:r>
      </w:ins>
      <w:ins w:id="649" w:author="Gewies, Stefan" w:date="2020-10-13T00:22:00Z">
        <w:r w:rsidRPr="00802B31">
          <w:t>ability of RMST to UTC</w:t>
        </w:r>
      </w:ins>
    </w:p>
    <w:p w14:paraId="0DEF88FB" w14:textId="77777777" w:rsidR="001E7A67" w:rsidRPr="00802B31" w:rsidRDefault="001E7A67" w:rsidP="000D4C35">
      <w:pPr>
        <w:pStyle w:val="BodyText"/>
        <w:rPr>
          <w:ins w:id="650" w:author="Gewies, Stefan" w:date="2020-10-13T00:25:00Z"/>
        </w:rPr>
      </w:pPr>
    </w:p>
    <w:p w14:paraId="67B89390" w14:textId="2ED2CBEB" w:rsidR="000D4C35" w:rsidRDefault="001E7A67" w:rsidP="000D4C35">
      <w:pPr>
        <w:pStyle w:val="BodyText"/>
        <w:rPr>
          <w:ins w:id="651" w:author="Gewies, Stefan" w:date="2020-10-13T00:41:00Z"/>
        </w:rPr>
      </w:pPr>
      <w:ins w:id="652" w:author="Gewies, Stefan" w:date="2020-10-13T00:24:00Z">
        <w:r w:rsidRPr="00802B31">
          <w:t xml:space="preserve">Important to know, UTC is calculated in post processing over one-month data batches of worldwide distributed atomic clocks. It is made available with monthly update rate. </w:t>
        </w:r>
      </w:ins>
      <w:ins w:id="653" w:author="Gewies, Stefan" w:date="2020-10-13T00:27:00Z">
        <w:r w:rsidR="00C8604D" w:rsidRPr="00802B31">
          <w:t>Therefore,</w:t>
        </w:r>
      </w:ins>
      <w:ins w:id="654" w:author="Gewies, Stefan" w:date="2020-10-13T00:24:00Z">
        <w:r w:rsidRPr="00802B31">
          <w:t xml:space="preserve"> </w:t>
        </w:r>
      </w:ins>
      <w:ins w:id="655" w:author="Gewies, Stefan" w:date="2020-10-13T00:27:00Z">
        <w:r w:rsidR="00C8604D" w:rsidRPr="00802B31">
          <w:t>UTC</w:t>
        </w:r>
      </w:ins>
      <w:ins w:id="656" w:author="Gewies, Stefan" w:date="2020-10-13T00:24:00Z">
        <w:r w:rsidRPr="00802B31">
          <w:t xml:space="preserve"> is not appropriate for real time applications. The UTC realisations of metrological institutes (UTC(k)) and of the GNSS systems differ usually by some leap seconds (GPS, Galileo, </w:t>
        </w:r>
        <w:proofErr w:type="spellStart"/>
        <w:r w:rsidRPr="00802B31">
          <w:t>BeiDou</w:t>
        </w:r>
        <w:proofErr w:type="spellEnd"/>
        <w:r w:rsidRPr="00802B31">
          <w:t xml:space="preserve">) and some nanoseconds which varies over longer periods. These realisations are continuously available and therefore appropriate for real time applications. A similar difference of some leap seconds and some nanoseconds </w:t>
        </w:r>
      </w:ins>
      <w:ins w:id="657" w:author="Gewies, Stefan" w:date="2020-10-13T00:26:00Z">
        <w:r w:rsidRPr="00802B31">
          <w:t>can be assumed</w:t>
        </w:r>
      </w:ins>
      <w:ins w:id="658" w:author="Gewies, Stefan" w:date="2020-10-13T00:24:00Z">
        <w:r w:rsidRPr="00802B31">
          <w:t xml:space="preserve"> when the RM</w:t>
        </w:r>
      </w:ins>
      <w:ins w:id="659" w:author="Gewies, Stefan" w:date="2020-10-13T00:26:00Z">
        <w:r w:rsidRPr="00802B31">
          <w:t>S</w:t>
        </w:r>
      </w:ins>
      <w:ins w:id="660" w:author="Gewies, Stefan" w:date="2020-10-13T00:24:00Z">
        <w:r w:rsidRPr="00802B31">
          <w:t>T is derived from the GNSS system time, UTC(k) or another timing source.</w:t>
        </w:r>
      </w:ins>
    </w:p>
    <w:p w14:paraId="67E5D3E1" w14:textId="3CFDABE0" w:rsidR="00802B31" w:rsidRPr="00336115" w:rsidRDefault="00802B31" w:rsidP="000D4C35">
      <w:pPr>
        <w:pStyle w:val="BodyText"/>
        <w:rPr>
          <w:ins w:id="661" w:author="Gewies, Stefan" w:date="2020-10-12T22:02:00Z"/>
        </w:rPr>
      </w:pPr>
      <w:ins w:id="662" w:author="Gewies, Stefan" w:date="2020-10-13T00:42:00Z">
        <w:r>
          <w:t>The RMST is a continuous time scale like GPS</w:t>
        </w:r>
      </w:ins>
      <w:ins w:id="663" w:author="Gewies, Stefan" w:date="2020-10-13T00:44:00Z">
        <w:r>
          <w:t xml:space="preserve"> and other GNSS</w:t>
        </w:r>
      </w:ins>
      <w:ins w:id="664" w:author="Gewies, Stefan" w:date="2020-10-13T00:42:00Z">
        <w:r>
          <w:t>.</w:t>
        </w:r>
      </w:ins>
      <w:ins w:id="665" w:author="Gewies, Stefan" w:date="2020-10-13T00:43:00Z">
        <w:r w:rsidRPr="00802B31">
          <w:t xml:space="preserve"> The handling of leap seconds is typically prone for errors especially in times when the number will be changed. Therefore, the R-Mode system </w:t>
        </w:r>
      </w:ins>
      <w:ins w:id="666" w:author="Gewies, Stefan" w:date="2020-10-13T00:44:00Z">
        <w:r>
          <w:t>should use</w:t>
        </w:r>
      </w:ins>
      <w:ins w:id="667" w:author="Gewies, Stefan" w:date="2020-10-13T00:43:00Z">
        <w:r w:rsidRPr="00802B31">
          <w:t xml:space="preserve"> a continuous time scale which can be converted to UTC at any time. To be in line with the number of leap seconds of GPS and Galileo the RM</w:t>
        </w:r>
      </w:ins>
      <w:ins w:id="668" w:author="Gewies, Stefan" w:date="2020-10-13T00:45:00Z">
        <w:r>
          <w:t>S</w:t>
        </w:r>
      </w:ins>
      <w:ins w:id="669" w:author="Gewies, Stefan" w:date="2020-10-13T00:43:00Z">
        <w:r w:rsidRPr="00802B31">
          <w:t>T start epoch</w:t>
        </w:r>
      </w:ins>
      <w:ins w:id="670" w:author="Gewies, Stefan" w:date="2020-10-13T01:03:00Z">
        <w:r w:rsidR="00BD3709">
          <w:t xml:space="preserve"> it</w:t>
        </w:r>
      </w:ins>
      <w:ins w:id="671" w:author="Gewies, Stefan" w:date="2020-10-13T00:43:00Z">
        <w:r w:rsidRPr="00802B31">
          <w:t xml:space="preserve"> is </w:t>
        </w:r>
      </w:ins>
      <w:ins w:id="672" w:author="Gewies, Stefan" w:date="2020-10-13T00:45:00Z">
        <w:r>
          <w:t xml:space="preserve">suggested to be </w:t>
        </w:r>
      </w:ins>
      <w:ins w:id="673" w:author="Gewies, Stefan" w:date="2020-10-13T00:43:00Z">
        <w:r w:rsidRPr="00802B31">
          <w:t xml:space="preserve">defined as 13 seconds before midnight between 21st August and 22nd </w:t>
        </w:r>
        <w:r w:rsidRPr="00336115">
          <w:t>August 1999 UTC.</w:t>
        </w:r>
      </w:ins>
      <w:ins w:id="674" w:author="Gewies, Stefan" w:date="2020-10-13T01:04:00Z">
        <w:r w:rsidR="00BD3709">
          <w:t xml:space="preserve"> </w:t>
        </w:r>
      </w:ins>
      <w:ins w:id="675" w:author="Gewies, Stefan" w:date="2020-10-13T01:05:00Z">
        <w:r w:rsidR="00BD3709">
          <w:t xml:space="preserve">A change in the number of leap seconds </w:t>
        </w:r>
      </w:ins>
      <w:ins w:id="676" w:author="Gewies, Stefan" w:date="2020-10-13T15:54:00Z">
        <w:r w:rsidR="00AD0E19">
          <w:t>has to</w:t>
        </w:r>
      </w:ins>
      <w:ins w:id="677" w:author="Gewies, Stefan" w:date="2020-10-13T01:05:00Z">
        <w:r w:rsidR="00BD3709">
          <w:t xml:space="preserve"> be published by the R-Mode navigation data.</w:t>
        </w:r>
      </w:ins>
    </w:p>
    <w:p w14:paraId="2F01FB84" w14:textId="2DAE93EF" w:rsidR="000D4C35" w:rsidRPr="00336115" w:rsidRDefault="000D4C35" w:rsidP="000D4C35">
      <w:pPr>
        <w:pStyle w:val="BodyText"/>
        <w:rPr>
          <w:ins w:id="678" w:author="Gewies, Stefan" w:date="2020-10-12T22:03:00Z"/>
        </w:rPr>
      </w:pPr>
      <w:ins w:id="679" w:author="Gewies, Stefan" w:date="2020-10-12T22:03:00Z">
        <w:r w:rsidRPr="00336115">
          <w:t>Requirements</w:t>
        </w:r>
      </w:ins>
      <w:ins w:id="680" w:author="Gewies, Stefan" w:date="2020-10-13T00:48:00Z">
        <w:r w:rsidR="00336115" w:rsidRPr="00336115">
          <w:t xml:space="preserve"> on the R-Mode system with respect to RMST</w:t>
        </w:r>
      </w:ins>
    </w:p>
    <w:p w14:paraId="7A1AC89F" w14:textId="0A3AB299" w:rsidR="000D4C35" w:rsidRPr="00336115" w:rsidRDefault="00336115" w:rsidP="000D4C35">
      <w:pPr>
        <w:pStyle w:val="BodyText"/>
        <w:numPr>
          <w:ilvl w:val="0"/>
          <w:numId w:val="63"/>
        </w:numPr>
        <w:rPr>
          <w:ins w:id="681" w:author="Gewies, Stefan" w:date="2020-10-12T22:04:00Z"/>
          <w:lang w:eastAsia="da-DK"/>
        </w:rPr>
      </w:pPr>
      <w:ins w:id="682" w:author="Gewies, Stefan" w:date="2020-10-13T00:49:00Z">
        <w:r w:rsidRPr="00336115">
          <w:rPr>
            <w:lang w:eastAsia="da-DK"/>
          </w:rPr>
          <w:t>RMST should be traceable to UTC</w:t>
        </w:r>
      </w:ins>
      <w:ins w:id="683" w:author="Gewies, Stefan" w:date="2020-10-13T00:51:00Z">
        <w:r>
          <w:rPr>
            <w:lang w:eastAsia="da-DK"/>
          </w:rPr>
          <w:t xml:space="preserve">; </w:t>
        </w:r>
      </w:ins>
      <w:ins w:id="684" w:author="Gewies, Stefan" w:date="2020-10-13T00:50:00Z">
        <w:r>
          <w:rPr>
            <w:lang w:eastAsia="da-DK"/>
          </w:rPr>
          <w:t xml:space="preserve">deviations and uncertainties has to be </w:t>
        </w:r>
      </w:ins>
      <w:ins w:id="685" w:author="Gewies, Stefan" w:date="2020-10-13T00:51:00Z">
        <w:r>
          <w:rPr>
            <w:lang w:eastAsia="da-DK"/>
          </w:rPr>
          <w:t>published</w:t>
        </w:r>
      </w:ins>
      <w:ins w:id="686" w:author="Gewies, Stefan" w:date="2020-10-13T00:50:00Z">
        <w:r>
          <w:rPr>
            <w:lang w:eastAsia="da-DK"/>
          </w:rPr>
          <w:t xml:space="preserve"> in the </w:t>
        </w:r>
      </w:ins>
      <w:ins w:id="687" w:author="Gewies, Stefan" w:date="2020-10-12T22:02:00Z">
        <w:r w:rsidR="000D4C35" w:rsidRPr="00336115">
          <w:rPr>
            <w:lang w:eastAsia="da-DK"/>
          </w:rPr>
          <w:t>navigation data</w:t>
        </w:r>
      </w:ins>
      <w:ins w:id="688" w:author="Gewies, Stefan" w:date="2020-10-13T00:57:00Z">
        <w:r w:rsidR="00BD3709">
          <w:rPr>
            <w:lang w:eastAsia="da-DK"/>
          </w:rPr>
          <w:t>.</w:t>
        </w:r>
      </w:ins>
    </w:p>
    <w:p w14:paraId="5FA7A168" w14:textId="73930261" w:rsidR="000D4C35" w:rsidRDefault="000D4C35" w:rsidP="00EB7C0A">
      <w:pPr>
        <w:pStyle w:val="BodyText"/>
        <w:numPr>
          <w:ilvl w:val="0"/>
          <w:numId w:val="63"/>
        </w:numPr>
        <w:rPr>
          <w:ins w:id="689" w:author="Gewies, Stefan" w:date="2020-10-12T22:04:00Z"/>
        </w:rPr>
      </w:pPr>
      <w:ins w:id="690" w:author="Gewies, Stefan" w:date="2020-10-12T22:02:00Z">
        <w:r w:rsidRPr="00336115">
          <w:rPr>
            <w:lang w:eastAsia="da-DK"/>
          </w:rPr>
          <w:t>RMST should refer in each implementation of R-Mode (MF, VDES, AIS/ASM/VDES) on a specific time during signal transmission</w:t>
        </w:r>
        <w:r>
          <w:rPr>
            <w:lang w:eastAsia="da-DK"/>
          </w:rPr>
          <w:t xml:space="preserve"> (e.g. zero crossing of a signal component, bit transition or beginning of a slot)</w:t>
        </w:r>
      </w:ins>
      <w:ins w:id="691" w:author="Gewies, Stefan" w:date="2020-10-13T00:57:00Z">
        <w:r w:rsidR="00BD3709">
          <w:rPr>
            <w:lang w:eastAsia="da-DK"/>
          </w:rPr>
          <w:t>.</w:t>
        </w:r>
      </w:ins>
    </w:p>
    <w:p w14:paraId="16B5CC4D" w14:textId="21C6D01D" w:rsidR="000D4C35" w:rsidRDefault="000D4C35" w:rsidP="00EB7C0A">
      <w:pPr>
        <w:pStyle w:val="BodyText"/>
        <w:numPr>
          <w:ilvl w:val="0"/>
          <w:numId w:val="63"/>
        </w:numPr>
        <w:rPr>
          <w:ins w:id="692" w:author="Gewies, Stefan" w:date="2020-10-13T00:54:00Z"/>
        </w:rPr>
      </w:pPr>
      <w:ins w:id="693" w:author="Gewies, Stefan" w:date="2020-10-12T22:05:00Z">
        <w:r>
          <w:t>RMS</w:t>
        </w:r>
      </w:ins>
      <w:ins w:id="694" w:author="Gewies, Stefan" w:date="2020-10-12T22:06:00Z">
        <w:r>
          <w:t>T should be stable</w:t>
        </w:r>
      </w:ins>
      <w:ins w:id="695" w:author="Gewies, Stefan" w:date="2020-10-13T00:52:00Z">
        <w:r w:rsidR="00336115">
          <w:t xml:space="preserve"> and </w:t>
        </w:r>
      </w:ins>
      <w:ins w:id="696" w:author="Gewies, Stefan" w:date="2020-10-13T00:53:00Z">
        <w:r w:rsidR="00336115">
          <w:t>traceable to UTC even if the mean for synchronisation with primary time source is interrup</w:t>
        </w:r>
      </w:ins>
      <w:ins w:id="697" w:author="Gewies, Stefan" w:date="2020-10-13T00:54:00Z">
        <w:r w:rsidR="00336115">
          <w:t>t</w:t>
        </w:r>
      </w:ins>
      <w:ins w:id="698" w:author="Gewies, Stefan" w:date="2020-10-13T00:53:00Z">
        <w:r w:rsidR="00336115">
          <w:t>e</w:t>
        </w:r>
      </w:ins>
      <w:ins w:id="699" w:author="Gewies, Stefan" w:date="2020-10-13T00:54:00Z">
        <w:r w:rsidR="00336115">
          <w:t>d</w:t>
        </w:r>
      </w:ins>
      <w:ins w:id="700" w:author="Gewies, Stefan" w:date="2020-10-13T00:53:00Z">
        <w:r w:rsidR="00336115">
          <w:t xml:space="preserve"> for a longer t</w:t>
        </w:r>
      </w:ins>
      <w:ins w:id="701" w:author="Gewies, Stefan" w:date="2020-10-13T00:54:00Z">
        <w:r w:rsidR="00336115">
          <w:t>ime</w:t>
        </w:r>
      </w:ins>
      <w:ins w:id="702" w:author="Gewies, Stefan" w:date="2020-10-13T00:57:00Z">
        <w:r w:rsidR="00BD3709">
          <w:t>.</w:t>
        </w:r>
      </w:ins>
    </w:p>
    <w:p w14:paraId="79108323" w14:textId="6F45105D" w:rsidR="00336115" w:rsidRDefault="00336115" w:rsidP="00EB7C0A">
      <w:pPr>
        <w:pStyle w:val="BodyText"/>
        <w:numPr>
          <w:ilvl w:val="0"/>
          <w:numId w:val="63"/>
        </w:numPr>
        <w:rPr>
          <w:ins w:id="703" w:author="Gewies, Stefan" w:date="2020-10-12T22:06:00Z"/>
        </w:rPr>
      </w:pPr>
      <w:ins w:id="704" w:author="Gewies, Stefan" w:date="2020-10-13T00:54:00Z">
        <w:r>
          <w:t xml:space="preserve">The user should be notified if the RMST lost traceability </w:t>
        </w:r>
      </w:ins>
      <w:ins w:id="705" w:author="Gewies, Stefan" w:date="2020-10-13T00:55:00Z">
        <w:r>
          <w:t>to UTC or any R-Mode station lost its local realisation of RMST</w:t>
        </w:r>
      </w:ins>
      <w:ins w:id="706" w:author="Gewies, Stefan" w:date="2020-10-13T00:57:00Z">
        <w:r w:rsidR="00BD3709">
          <w:t>.</w:t>
        </w:r>
      </w:ins>
    </w:p>
    <w:p w14:paraId="0B31A2F9" w14:textId="36AD2F13" w:rsidR="000D4C35" w:rsidRDefault="00336115" w:rsidP="00EB7C0A">
      <w:pPr>
        <w:pStyle w:val="BodyText"/>
        <w:numPr>
          <w:ilvl w:val="0"/>
          <w:numId w:val="63"/>
        </w:numPr>
        <w:rPr>
          <w:ins w:id="707" w:author="Gewies, Stefan" w:date="2020-10-12T22:08:00Z"/>
        </w:rPr>
      </w:pPr>
      <w:ins w:id="708" w:author="Gewies, Stefan" w:date="2020-10-13T00:56:00Z">
        <w:r>
          <w:t xml:space="preserve">Depending on the requirements on the R-Mode system the </w:t>
        </w:r>
      </w:ins>
      <w:ins w:id="709" w:author="Gewies, Stefan" w:date="2020-10-13T00:57:00Z">
        <w:r>
          <w:t>deviation of RMST to</w:t>
        </w:r>
      </w:ins>
      <w:ins w:id="710" w:author="Gewies, Stefan" w:date="2020-10-12T22:08:00Z">
        <w:r w:rsidR="00F50660">
          <w:t xml:space="preserve"> UTC should be known </w:t>
        </w:r>
      </w:ins>
      <w:ins w:id="711" w:author="Gewies, Stefan" w:date="2020-10-13T00:57:00Z">
        <w:r>
          <w:t>with</w:t>
        </w:r>
      </w:ins>
      <w:ins w:id="712" w:author="Gewies, Stefan" w:date="2020-10-12T22:08:00Z">
        <w:r w:rsidR="00F50660">
          <w:t>in reasonable accuracy</w:t>
        </w:r>
      </w:ins>
      <w:ins w:id="713" w:author="Gewies, Stefan" w:date="2020-10-13T00:57:00Z">
        <w:r w:rsidR="00BD3709">
          <w:t>.</w:t>
        </w:r>
      </w:ins>
    </w:p>
    <w:p w14:paraId="179D7B09" w14:textId="328477BF" w:rsidR="000D4C35" w:rsidRDefault="00F50660" w:rsidP="00A1781E">
      <w:pPr>
        <w:pStyle w:val="BodyText"/>
        <w:numPr>
          <w:ilvl w:val="0"/>
          <w:numId w:val="51"/>
        </w:numPr>
      </w:pPr>
      <w:ins w:id="714" w:author="Gewies, Stefan" w:date="2020-10-12T22:09:00Z">
        <w:r>
          <w:t xml:space="preserve">R-Mode </w:t>
        </w:r>
      </w:ins>
      <w:ins w:id="715" w:author="Gewies, Stefan" w:date="2020-10-13T00:58:00Z">
        <w:r w:rsidR="00BD3709">
          <w:t>system</w:t>
        </w:r>
      </w:ins>
      <w:ins w:id="716" w:author="Gewies, Stefan" w:date="2020-10-12T22:09:00Z">
        <w:r>
          <w:t xml:space="preserve"> should have sufficient hold-over capacity or/and self-synchronisat</w:t>
        </w:r>
      </w:ins>
      <w:ins w:id="717" w:author="Gewies, Stefan" w:date="2020-10-12T22:10:00Z">
        <w:r>
          <w:t xml:space="preserve">ion capabilities to </w:t>
        </w:r>
      </w:ins>
      <w:ins w:id="718" w:author="Gewies, Stefan" w:date="2020-10-13T01:00:00Z">
        <w:r w:rsidR="00BD3709">
          <w:t xml:space="preserve">keep the RMST and </w:t>
        </w:r>
      </w:ins>
      <w:ins w:id="719" w:author="Gewies, Stefan" w:date="2020-10-12T22:10:00Z">
        <w:r>
          <w:t xml:space="preserve">fulfil the </w:t>
        </w:r>
      </w:ins>
      <w:ins w:id="720" w:author="Gewies, Stefan" w:date="2020-10-13T00:59:00Z">
        <w:r w:rsidR="00BD3709">
          <w:t xml:space="preserve">regional </w:t>
        </w:r>
      </w:ins>
      <w:ins w:id="721" w:author="Gewies, Stefan" w:date="2020-10-12T22:10:00Z">
        <w:r>
          <w:t>requirement of a backup or contingency system</w:t>
        </w:r>
      </w:ins>
      <w:ins w:id="722" w:author="Gewies, Stefan" w:date="2020-10-13T00:59:00Z">
        <w:r w:rsidR="00BD3709">
          <w:t>.</w:t>
        </w:r>
      </w:ins>
    </w:p>
    <w:p w14:paraId="456ED6D7" w14:textId="2825E462" w:rsidR="007D5175" w:rsidDel="00BD3709" w:rsidRDefault="00061990">
      <w:pPr>
        <w:pStyle w:val="BodyText"/>
        <w:rPr>
          <w:del w:id="723" w:author="Gewies, Stefan" w:date="2020-10-13T01:02:00Z"/>
        </w:rPr>
      </w:pPr>
      <w:del w:id="724" w:author="Gewies, Stefan" w:date="2020-10-13T01:02:00Z">
        <w:r w:rsidDel="00BD3709">
          <w:lastRenderedPageBreak/>
          <w:delText>For each area of service RMST has to be defined/specified. It is suggested to tie RMST to other well established and accessible references of time.</w:delText>
        </w:r>
      </w:del>
    </w:p>
    <w:p w14:paraId="4834C827" w14:textId="6530F653" w:rsidR="007D5175" w:rsidDel="00C8604D" w:rsidRDefault="00061990">
      <w:pPr>
        <w:pStyle w:val="BodyText"/>
        <w:rPr>
          <w:moveFrom w:id="725" w:author="Gewies, Stefan" w:date="2020-10-13T00:31:00Z"/>
        </w:rPr>
      </w:pPr>
      <w:moveFromRangeStart w:id="726" w:author="Gewies, Stefan" w:date="2020-10-13T00:31:00Z" w:name="move53441483"/>
      <w:moveFrom w:id="727" w:author="Gewies, Stefan" w:date="2020-10-13T00:31:00Z">
        <w:r w:rsidDel="00C8604D">
          <w:t>RMST may be based on</w:t>
        </w:r>
      </w:moveFrom>
    </w:p>
    <w:p w14:paraId="2BEF560A" w14:textId="5D6C599A" w:rsidR="007D5175" w:rsidDel="00C8604D" w:rsidRDefault="00061990">
      <w:pPr>
        <w:pStyle w:val="ListParagraph"/>
        <w:numPr>
          <w:ilvl w:val="0"/>
          <w:numId w:val="45"/>
        </w:numPr>
        <w:spacing w:after="200" w:line="276" w:lineRule="auto"/>
        <w:rPr>
          <w:moveFrom w:id="728" w:author="Gewies, Stefan" w:date="2020-10-13T00:31:00Z"/>
        </w:rPr>
      </w:pPr>
      <w:moveFrom w:id="729" w:author="Gewies, Stefan" w:date="2020-10-13T00:31:00Z">
        <w:r w:rsidDel="00C8604D">
          <w:t>Realizations of Coordinated Universal Time, UTC(</w:t>
        </w:r>
        <w:r w:rsidDel="00C8604D">
          <w:rPr>
            <w:i/>
          </w:rPr>
          <w:t>k</w:t>
        </w:r>
        <w:r w:rsidDel="00C8604D">
          <w:t>), as realized by national metrological institutes</w:t>
        </w:r>
        <w:r w:rsidDel="00C8604D">
          <w:rPr>
            <w:rStyle w:val="FootnoteReference"/>
          </w:rPr>
          <w:footnoteReference w:id="2"/>
        </w:r>
        <w:r w:rsidDel="00C8604D">
          <w:t>. Combinations of several UTC(k) spanning different administrations need to be communicated and applied by the timing devices.</w:t>
        </w:r>
      </w:moveFrom>
    </w:p>
    <w:p w14:paraId="17C47741" w14:textId="059A730A" w:rsidR="007D5175" w:rsidDel="00C8604D" w:rsidRDefault="00061990">
      <w:pPr>
        <w:pStyle w:val="ListParagraph"/>
        <w:numPr>
          <w:ilvl w:val="0"/>
          <w:numId w:val="45"/>
        </w:numPr>
        <w:spacing w:after="200" w:line="276" w:lineRule="auto"/>
        <w:rPr>
          <w:moveFrom w:id="732" w:author="Gewies, Stefan" w:date="2020-10-13T00:31:00Z"/>
        </w:rPr>
      </w:pPr>
      <w:moveFrom w:id="733" w:author="Gewies, Stefan" w:date="2020-10-13T00:31:00Z">
        <w:r w:rsidDel="00C8604D">
          <w:t xml:space="preserve">Constellation time of one or more GNSS (e.g. Galileo, GPS, GLONASS, BeiDou, etc.). In this case RMST will be the same as the GNSS time. Combinations of different GNSS need to take system offsets into account. </w:t>
        </w:r>
      </w:moveFrom>
    </w:p>
    <w:p w14:paraId="671FC63D" w14:textId="4683B274" w:rsidR="007D5175" w:rsidDel="00C8604D" w:rsidRDefault="00061990">
      <w:pPr>
        <w:pStyle w:val="ListParagraph"/>
        <w:numPr>
          <w:ilvl w:val="0"/>
          <w:numId w:val="45"/>
        </w:numPr>
        <w:spacing w:after="200" w:line="276" w:lineRule="auto"/>
        <w:rPr>
          <w:moveFrom w:id="734" w:author="Gewies, Stefan" w:date="2020-10-13T00:31:00Z"/>
        </w:rPr>
      </w:pPr>
      <w:moveFrom w:id="735" w:author="Gewies, Stefan" w:date="2020-10-13T00:31:00Z">
        <w:r w:rsidDel="00C8604D">
          <w:t>Central timing scale.  It is strongly suggested to keep the time scale traceable to UTC and regularly publish its offset and uncertainty.</w:t>
        </w:r>
      </w:moveFrom>
    </w:p>
    <w:moveFromRangeEnd w:id="726"/>
    <w:p w14:paraId="4904F2E4" w14:textId="79072FF7" w:rsidR="007D5175" w:rsidDel="008F049F" w:rsidRDefault="007D5175">
      <w:pPr>
        <w:pStyle w:val="ListParagraph"/>
        <w:ind w:left="0"/>
        <w:rPr>
          <w:del w:id="736" w:author="Gewies, Stefan" w:date="2020-10-13T01:06:00Z"/>
          <w:i/>
        </w:rPr>
      </w:pPr>
    </w:p>
    <w:p w14:paraId="5DE701C6" w14:textId="7FC98418" w:rsidR="007D5175" w:rsidRDefault="00061990">
      <w:pPr>
        <w:pStyle w:val="BodyText"/>
      </w:pPr>
      <w:r>
        <w:t xml:space="preserve">Numerically, RMST </w:t>
      </w:r>
      <w:del w:id="737" w:author="Gewies, Stefan" w:date="2020-10-13T01:07:00Z">
        <w:r w:rsidDel="008F049F">
          <w:delText xml:space="preserve">shall </w:delText>
        </w:r>
      </w:del>
      <w:ins w:id="738" w:author="Gewies, Stefan" w:date="2020-10-13T01:08:00Z">
        <w:r w:rsidR="000D72F4">
          <w:t>is</w:t>
        </w:r>
      </w:ins>
      <w:del w:id="739" w:author="Gewies, Stefan" w:date="2020-10-13T01:08:00Z">
        <w:r w:rsidDel="000D72F4">
          <w:delText>be</w:delText>
        </w:r>
      </w:del>
      <w:r>
        <w:t xml:space="preserve"> expressed with </w:t>
      </w:r>
      <w:ins w:id="740" w:author="Gewies, Stefan" w:date="2020-10-13T01:02:00Z">
        <w:r w:rsidR="00BD3709">
          <w:t>sub-</w:t>
        </w:r>
      </w:ins>
      <w:r>
        <w:t>nanosecond resolution and with respect to the R-Mode epoch, which shall be suitably defined</w:t>
      </w:r>
      <w:ins w:id="741" w:author="Gewies, Stefan" w:date="2020-10-13T01:02:00Z">
        <w:r w:rsidR="00BD3709">
          <w:t xml:space="preserve"> for each R-M</w:t>
        </w:r>
      </w:ins>
      <w:ins w:id="742" w:author="Gewies, Stefan" w:date="2020-10-13T01:03:00Z">
        <w:r w:rsidR="00BD3709">
          <w:t>ode implementation</w:t>
        </w:r>
      </w:ins>
      <w:r>
        <w:t xml:space="preserve">. </w:t>
      </w:r>
      <w:del w:id="743" w:author="Gewies, Stefan" w:date="2020-10-13T01:06:00Z">
        <w:r w:rsidDel="00BD3709">
          <w:delText>Handling of leap seconds is in general discouraged; a leap second offset should be published if necessary for the application.</w:delText>
        </w:r>
      </w:del>
    </w:p>
    <w:p w14:paraId="023BE6D2" w14:textId="77777777" w:rsidR="007D5175" w:rsidRDefault="007D5175" w:rsidP="007F6EA0">
      <w:pPr>
        <w:pStyle w:val="BodyText"/>
        <w:rPr>
          <w:lang w:eastAsia="da-DK"/>
        </w:rPr>
      </w:pPr>
    </w:p>
    <w:p w14:paraId="4F12AA41" w14:textId="1C16ED10" w:rsidR="007D5175" w:rsidRDefault="00061990">
      <w:pPr>
        <w:pStyle w:val="Heading2"/>
      </w:pPr>
      <w:bookmarkStart w:id="744" w:name="_Toc53341991"/>
      <w:r>
        <w:t xml:space="preserve">Synchronization of R-Mode </w:t>
      </w:r>
      <w:del w:id="745" w:author="Gewies, Stefan" w:date="2020-10-13T09:18:00Z">
        <w:r w:rsidDel="0043440D">
          <w:delText>stations</w:delText>
        </w:r>
      </w:del>
      <w:bookmarkEnd w:id="744"/>
      <w:ins w:id="746" w:author="Gewies, Stefan" w:date="2020-10-13T09:18:00Z">
        <w:r w:rsidR="0043440D">
          <w:t>system components</w:t>
        </w:r>
      </w:ins>
    </w:p>
    <w:p w14:paraId="1A1A60A7" w14:textId="77777777" w:rsidR="007D5175" w:rsidRDefault="007D5175">
      <w:pPr>
        <w:pStyle w:val="Heading2separationline"/>
        <w:rPr>
          <w:lang w:eastAsia="da-DK"/>
        </w:rPr>
      </w:pPr>
    </w:p>
    <w:p w14:paraId="00FA9368" w14:textId="04AA6DCE" w:rsidR="007D5175" w:rsidRDefault="0043440D" w:rsidP="007B7512">
      <w:pPr>
        <w:pStyle w:val="BodyText"/>
      </w:pPr>
      <w:ins w:id="747" w:author="Gewies, Stefan" w:date="2020-10-13T09:19:00Z">
        <w:r>
          <w:t xml:space="preserve">All R-Mode system components </w:t>
        </w:r>
      </w:ins>
      <w:ins w:id="748" w:author="Gewies, Stefan" w:date="2020-10-13T15:57:00Z">
        <w:r w:rsidR="00AD0E19">
          <w:t>use</w:t>
        </w:r>
      </w:ins>
      <w:ins w:id="749" w:author="Gewies, Stefan" w:date="2020-10-13T09:19:00Z">
        <w:r>
          <w:t xml:space="preserve"> the RMST as reference time</w:t>
        </w:r>
      </w:ins>
      <w:ins w:id="750" w:author="Gewies, Stefan" w:date="2020-10-13T09:20:00Z">
        <w:r>
          <w:t>. Any local clock is therefore synchronised to RMST</w:t>
        </w:r>
      </w:ins>
      <w:ins w:id="751" w:author="Gewies, Stefan" w:date="2020-10-13T09:22:00Z">
        <w:r>
          <w:t xml:space="preserve"> within a defined accuracy level which depends on the supported applications in</w:t>
        </w:r>
      </w:ins>
      <w:ins w:id="752" w:author="Gewies, Stefan" w:date="2020-10-13T09:23:00Z">
        <w:r>
          <w:t xml:space="preserve"> that region</w:t>
        </w:r>
      </w:ins>
      <w:ins w:id="753" w:author="Gewies, Stefan" w:date="2020-10-13T09:20:00Z">
        <w:r>
          <w:t>.</w:t>
        </w:r>
      </w:ins>
      <w:del w:id="754" w:author="Gewies, Stefan" w:date="2020-10-13T09:23:00Z">
        <w:r w:rsidR="00061990" w:rsidDel="0043440D">
          <w:delText>All R-Mode transmitter sites, which are usable for R-Mode based positioning within the region of service, have to be synchronized to RMST with the before mentioned time accuracy level.</w:delText>
        </w:r>
      </w:del>
      <w:r w:rsidR="00061990">
        <w:t xml:space="preserve"> Typical time synchroni</w:t>
      </w:r>
      <w:ins w:id="755" w:author="Gewies, Stefan" w:date="2020-10-13T09:23:00Z">
        <w:r>
          <w:t>s</w:t>
        </w:r>
      </w:ins>
      <w:del w:id="756" w:author="Gewies, Stefan" w:date="2020-10-13T09:23:00Z">
        <w:r w:rsidR="00061990" w:rsidDel="0043440D">
          <w:delText>z</w:delText>
        </w:r>
      </w:del>
      <w:r w:rsidR="00061990">
        <w:t xml:space="preserve">ation methods </w:t>
      </w:r>
      <w:del w:id="757" w:author="Gewies, Stefan" w:date="2020-10-13T09:23:00Z">
        <w:r w:rsidR="00061990" w:rsidDel="0043440D">
          <w:delText>would be</w:delText>
        </w:r>
      </w:del>
      <w:ins w:id="758" w:author="Gewies, Stefan" w:date="2020-10-13T09:23:00Z">
        <w:r>
          <w:t>are</w:t>
        </w:r>
      </w:ins>
    </w:p>
    <w:p w14:paraId="27F59AC1" w14:textId="77777777" w:rsidR="007D5175" w:rsidRDefault="00061990">
      <w:pPr>
        <w:pStyle w:val="ListParagraph"/>
        <w:numPr>
          <w:ilvl w:val="0"/>
          <w:numId w:val="46"/>
        </w:numPr>
        <w:spacing w:after="200" w:line="276" w:lineRule="auto"/>
      </w:pPr>
      <w:r>
        <w:t>Wired time transfer based on optical fiber networks, such as White Rabbit/PTP</w:t>
      </w:r>
      <w:r>
        <w:rPr>
          <w:rStyle w:val="FootnoteReference"/>
        </w:rPr>
        <w:footnoteReference w:id="3"/>
      </w:r>
      <w:r>
        <w:t xml:space="preserve">. </w:t>
      </w:r>
    </w:p>
    <w:p w14:paraId="143EAAC5" w14:textId="77777777" w:rsidR="007D5175" w:rsidRDefault="00061990">
      <w:pPr>
        <w:pStyle w:val="ListParagraph"/>
        <w:numPr>
          <w:ilvl w:val="0"/>
          <w:numId w:val="46"/>
        </w:numPr>
        <w:spacing w:after="200" w:line="276" w:lineRule="auto"/>
      </w:pPr>
      <w:r>
        <w:t>Common view methods with GNSS.</w:t>
      </w:r>
    </w:p>
    <w:p w14:paraId="4329FF93" w14:textId="6D057121" w:rsidR="007D5175" w:rsidRDefault="00061990">
      <w:pPr>
        <w:pStyle w:val="ListParagraph"/>
        <w:numPr>
          <w:ilvl w:val="0"/>
          <w:numId w:val="46"/>
        </w:numPr>
        <w:spacing w:after="200" w:line="276" w:lineRule="auto"/>
      </w:pPr>
      <w:r>
        <w:t xml:space="preserve">Use signals and data channel of R-Mode to distribute </w:t>
      </w:r>
      <w:del w:id="759" w:author="Gewies, Stefan" w:date="2020-10-13T01:09:00Z">
        <w:r w:rsidDel="00322037">
          <w:delText xml:space="preserve">RMRT </w:delText>
        </w:r>
      </w:del>
      <w:ins w:id="760" w:author="Gewies, Stefan" w:date="2020-10-13T01:09:00Z">
        <w:r w:rsidR="00322037">
          <w:t xml:space="preserve">RMST </w:t>
        </w:r>
      </w:ins>
      <w:r>
        <w:t>in the network</w:t>
      </w:r>
      <w:ins w:id="761" w:author="Gewies, Stefan" w:date="2020-10-13T01:09:00Z">
        <w:r w:rsidR="00322037">
          <w:t xml:space="preserve"> o</w:t>
        </w:r>
      </w:ins>
      <w:ins w:id="762" w:author="Gewies, Stefan" w:date="2020-10-13T01:10:00Z">
        <w:r w:rsidR="00322037">
          <w:t>f R-Mode transmitters</w:t>
        </w:r>
      </w:ins>
      <w:r>
        <w:t>.</w:t>
      </w:r>
    </w:p>
    <w:p w14:paraId="3D3E8ED8" w14:textId="45C3194A" w:rsidR="007D5175" w:rsidDel="00322037" w:rsidRDefault="00061990">
      <w:pPr>
        <w:pStyle w:val="ListParagraph"/>
        <w:numPr>
          <w:ilvl w:val="0"/>
          <w:numId w:val="46"/>
        </w:numPr>
        <w:spacing w:after="200" w:line="276" w:lineRule="auto"/>
        <w:rPr>
          <w:del w:id="763" w:author="Gewies, Stefan" w:date="2020-10-13T01:10:00Z"/>
        </w:rPr>
      </w:pPr>
      <w:r>
        <w:t>GNSS receiver time solutions, representing GNSS system time</w:t>
      </w:r>
      <w:r>
        <w:rPr>
          <w:rStyle w:val="FootnoteReference"/>
        </w:rPr>
        <w:footnoteReference w:id="4"/>
      </w:r>
      <w:r>
        <w:t xml:space="preserve">. To increase robustness of time synchronization, special services like Galileo PRS and/or OS-NMA could be used. </w:t>
      </w:r>
    </w:p>
    <w:p w14:paraId="23FACDEF" w14:textId="77777777" w:rsidR="007D5175" w:rsidRDefault="007D5175" w:rsidP="00A1781E">
      <w:pPr>
        <w:pStyle w:val="ListParagraph"/>
        <w:numPr>
          <w:ilvl w:val="0"/>
          <w:numId w:val="46"/>
        </w:numPr>
        <w:spacing w:after="200" w:line="276" w:lineRule="auto"/>
      </w:pPr>
    </w:p>
    <w:p w14:paraId="67BB1F04" w14:textId="77777777" w:rsidR="007D5175" w:rsidRDefault="00061990">
      <w:pPr>
        <w:pStyle w:val="BodyText"/>
      </w:pPr>
      <w:r>
        <w:t>Any synchronization technique is required to be regularly calibrated with appropriated calibration methods. Calibration results need to be propagated to the R-Mode system in order to be applicate.</w:t>
      </w:r>
    </w:p>
    <w:p w14:paraId="10A1CA73" w14:textId="032E56EF" w:rsidR="007D5175" w:rsidDel="00322037" w:rsidRDefault="00061990">
      <w:pPr>
        <w:pStyle w:val="BodyText"/>
        <w:rPr>
          <w:moveFrom w:id="764" w:author="Gewies, Stefan" w:date="2020-10-13T01:13:00Z"/>
        </w:rPr>
      </w:pPr>
      <w:moveFromRangeStart w:id="765" w:author="Gewies, Stefan" w:date="2020-10-13T01:13:00Z" w:name="move53444044"/>
      <w:moveFrom w:id="766" w:author="Gewies, Stefan" w:date="2020-10-13T01:13:00Z">
        <w:r w:rsidDel="00322037">
          <w:t>Requirements on timing performance with respect to RMRT when the time device is nominally synchronized:</w:t>
        </w:r>
      </w:moveFrom>
    </w:p>
    <w:p w14:paraId="29E06A22" w14:textId="0F3849C1" w:rsidR="007D5175" w:rsidDel="00322037" w:rsidRDefault="00061990">
      <w:pPr>
        <w:pStyle w:val="ListParagraph"/>
        <w:numPr>
          <w:ilvl w:val="0"/>
          <w:numId w:val="47"/>
        </w:numPr>
        <w:spacing w:after="200" w:line="276" w:lineRule="auto"/>
        <w:rPr>
          <w:moveFrom w:id="767" w:author="Gewies, Stefan" w:date="2020-10-13T01:13:00Z"/>
        </w:rPr>
      </w:pPr>
      <w:moveFrom w:id="768" w:author="Gewies, Stefan" w:date="2020-10-13T01:13:00Z">
        <w:r w:rsidDel="00322037">
          <w:t>MTIE &lt; 10 ns at all times</w:t>
        </w:r>
      </w:moveFrom>
    </w:p>
    <w:p w14:paraId="2154515A" w14:textId="4D974D04" w:rsidR="007D5175" w:rsidDel="00322037" w:rsidRDefault="00061990">
      <w:pPr>
        <w:pStyle w:val="ListParagraph"/>
        <w:numPr>
          <w:ilvl w:val="0"/>
          <w:numId w:val="47"/>
        </w:numPr>
        <w:spacing w:after="200" w:line="276" w:lineRule="auto"/>
        <w:rPr>
          <w:moveFrom w:id="769" w:author="Gewies, Stefan" w:date="2020-10-13T01:13:00Z"/>
        </w:rPr>
      </w:pPr>
      <w:moveFrom w:id="770" w:author="Gewies, Stefan" w:date="2020-10-13T01:13:00Z">
        <w:r w:rsidDel="00322037">
          <w:t xml:space="preserve">MTIE &lt;   1 ns at 5 s time intervals </w:t>
        </w:r>
      </w:moveFrom>
    </w:p>
    <w:p w14:paraId="3AC1A99C" w14:textId="7DC1ECAC" w:rsidR="007D5175" w:rsidRDefault="00061990" w:rsidP="007F6EA0">
      <w:pPr>
        <w:pStyle w:val="Heading2"/>
      </w:pPr>
      <w:bookmarkStart w:id="771" w:name="_Toc53341992"/>
      <w:moveFromRangeEnd w:id="765"/>
      <w:del w:id="772" w:author="Gewies, Stefan" w:date="2020-10-13T09:24:00Z">
        <w:r w:rsidDel="0043440D">
          <w:delText xml:space="preserve">Time </w:delText>
        </w:r>
      </w:del>
      <w:r>
        <w:t>hold</w:t>
      </w:r>
      <w:del w:id="773" w:author="Gewies, Stefan" w:date="2020-10-13T09:24:00Z">
        <w:r w:rsidDel="0043440D">
          <w:delText xml:space="preserve"> </w:delText>
        </w:r>
      </w:del>
      <w:ins w:id="774" w:author="Gewies, Stefan" w:date="2020-10-13T09:24:00Z">
        <w:r w:rsidR="0043440D">
          <w:t>-</w:t>
        </w:r>
      </w:ins>
      <w:r>
        <w:t>over</w:t>
      </w:r>
      <w:bookmarkEnd w:id="771"/>
      <w:ins w:id="775" w:author="Gewies, Stefan" w:date="2020-10-13T09:24:00Z">
        <w:r w:rsidR="0043440D">
          <w:t xml:space="preserve"> capabilities of local </w:t>
        </w:r>
        <w:r w:rsidR="007B7512">
          <w:t>clocks</w:t>
        </w:r>
      </w:ins>
    </w:p>
    <w:p w14:paraId="32949D30" w14:textId="53731D7B" w:rsidR="007D5175" w:rsidRDefault="00061990" w:rsidP="00332DC9">
      <w:pPr>
        <w:pStyle w:val="BodyText"/>
        <w:rPr>
          <w:ins w:id="776" w:author="Gewies, Stefan" w:date="2020-10-13T09:41:00Z"/>
        </w:rPr>
      </w:pPr>
      <w:r>
        <w:t xml:space="preserve">The </w:t>
      </w:r>
      <w:del w:id="777" w:author="Gewies, Stefan" w:date="2020-10-13T16:03:00Z">
        <w:r w:rsidDel="007236BD">
          <w:delText>time synchroni</w:delText>
        </w:r>
      </w:del>
      <w:del w:id="778" w:author="Gewies, Stefan" w:date="2020-10-13T01:16:00Z">
        <w:r w:rsidDel="00322037">
          <w:delText>z</w:delText>
        </w:r>
      </w:del>
      <w:del w:id="779" w:author="Gewies, Stefan" w:date="2020-10-13T16:03:00Z">
        <w:r w:rsidDel="007236BD">
          <w:delText xml:space="preserve">ation </w:delText>
        </w:r>
      </w:del>
      <w:ins w:id="780" w:author="Gewies, Stefan" w:date="2020-10-13T16:03:00Z">
        <w:r w:rsidR="007236BD">
          <w:t xml:space="preserve">connection </w:t>
        </w:r>
      </w:ins>
      <w:ins w:id="781" w:author="Gewies, Stefan" w:date="2020-10-13T09:27:00Z">
        <w:r w:rsidR="007B7512">
          <w:t xml:space="preserve">between the </w:t>
        </w:r>
      </w:ins>
      <w:ins w:id="782" w:author="Gewies, Stefan" w:date="2020-10-13T16:03:00Z">
        <w:r w:rsidR="007236BD">
          <w:t xml:space="preserve">source of </w:t>
        </w:r>
      </w:ins>
      <w:del w:id="783" w:author="Gewies, Stefan" w:date="2020-10-13T09:25:00Z">
        <w:r w:rsidDel="007B7512">
          <w:delText xml:space="preserve">between timing device and </w:delText>
        </w:r>
      </w:del>
      <w:del w:id="784" w:author="Gewies, Stefan" w:date="2020-10-13T01:16:00Z">
        <w:r w:rsidDel="00322037">
          <w:delText xml:space="preserve">RMRT </w:delText>
        </w:r>
      </w:del>
      <w:ins w:id="785" w:author="Gewies, Stefan" w:date="2020-10-13T01:16:00Z">
        <w:r w:rsidR="00322037">
          <w:t xml:space="preserve">RMST </w:t>
        </w:r>
      </w:ins>
      <w:ins w:id="786" w:author="Gewies, Stefan" w:date="2020-10-13T09:25:00Z">
        <w:r w:rsidR="007B7512">
          <w:t xml:space="preserve">and the local clock </w:t>
        </w:r>
      </w:ins>
      <w:ins w:id="787" w:author="Gewies, Stefan" w:date="2020-10-13T09:26:00Z">
        <w:r w:rsidR="007B7512">
          <w:t xml:space="preserve">of </w:t>
        </w:r>
      </w:ins>
      <w:ins w:id="788" w:author="Gewies, Stefan" w:date="2020-10-13T09:29:00Z">
        <w:r w:rsidR="007B7512">
          <w:t>an</w:t>
        </w:r>
      </w:ins>
      <w:ins w:id="789" w:author="Gewies, Stefan" w:date="2020-10-13T09:26:00Z">
        <w:r w:rsidR="007B7512">
          <w:t xml:space="preserve"> R-Mode system components</w:t>
        </w:r>
      </w:ins>
      <w:ins w:id="790" w:author="Gewies, Stefan" w:date="2020-10-13T09:29:00Z">
        <w:r w:rsidR="007B7512">
          <w:t>,</w:t>
        </w:r>
      </w:ins>
      <w:ins w:id="791" w:author="Gewies, Stefan" w:date="2020-10-13T09:26:00Z">
        <w:r w:rsidR="007B7512">
          <w:t xml:space="preserve"> e.g. transmitter site</w:t>
        </w:r>
      </w:ins>
      <w:ins w:id="792" w:author="Gewies, Stefan" w:date="2020-10-13T09:29:00Z">
        <w:r w:rsidR="007B7512">
          <w:t>,</w:t>
        </w:r>
      </w:ins>
      <w:ins w:id="793" w:author="Gewies, Stefan" w:date="2020-10-13T09:27:00Z">
        <w:r w:rsidR="007B7512">
          <w:t xml:space="preserve"> can be disrupted</w:t>
        </w:r>
      </w:ins>
      <w:del w:id="794" w:author="Gewies, Stefan" w:date="2020-10-13T09:26:00Z">
        <w:r w:rsidDel="007B7512">
          <w:delText>might be disrupted</w:delText>
        </w:r>
      </w:del>
      <w:r>
        <w:t xml:space="preserve">. </w:t>
      </w:r>
      <w:ins w:id="795" w:author="Gewies, Stefan" w:date="2020-10-13T09:29:00Z">
        <w:r w:rsidR="007B7512">
          <w:t xml:space="preserve">To </w:t>
        </w:r>
      </w:ins>
      <w:ins w:id="796" w:author="Gewies, Stefan" w:date="2020-10-13T16:03:00Z">
        <w:r w:rsidR="007236BD">
          <w:t xml:space="preserve">keep the </w:t>
        </w:r>
      </w:ins>
      <w:ins w:id="797" w:author="Gewies, Stefan" w:date="2020-10-13T16:09:00Z">
        <w:r w:rsidR="007236BD">
          <w:t>deviation of the local ti</w:t>
        </w:r>
      </w:ins>
      <w:ins w:id="798" w:author="Gewies, Stefan" w:date="2020-10-13T16:10:00Z">
        <w:r w:rsidR="007236BD">
          <w:t>m</w:t>
        </w:r>
      </w:ins>
      <w:ins w:id="799" w:author="Gewies, Stefan" w:date="2020-10-13T16:09:00Z">
        <w:r w:rsidR="007236BD">
          <w:t>e to th</w:t>
        </w:r>
      </w:ins>
      <w:ins w:id="800" w:author="Gewies, Stefan" w:date="2020-10-13T16:10:00Z">
        <w:r w:rsidR="007236BD">
          <w:t xml:space="preserve">e RMST within defined limits </w:t>
        </w:r>
      </w:ins>
      <w:ins w:id="801" w:author="Gewies, Stefan" w:date="2020-10-13T09:30:00Z">
        <w:r w:rsidR="007B7512">
          <w:t xml:space="preserve">the </w:t>
        </w:r>
      </w:ins>
      <w:ins w:id="802" w:author="Gewies, Stefan" w:date="2020-10-13T16:05:00Z">
        <w:r w:rsidR="007236BD">
          <w:t xml:space="preserve">local </w:t>
        </w:r>
      </w:ins>
      <w:ins w:id="803" w:author="Gewies, Stefan" w:date="2020-10-13T09:30:00Z">
        <w:r w:rsidR="007B7512">
          <w:t xml:space="preserve">clocks have </w:t>
        </w:r>
      </w:ins>
      <w:ins w:id="804" w:author="Gewies, Stefan" w:date="2020-10-13T16:01:00Z">
        <w:r w:rsidR="007236BD">
          <w:t xml:space="preserve">to have </w:t>
        </w:r>
      </w:ins>
      <w:ins w:id="805" w:author="Gewies, Stefan" w:date="2020-10-13T09:30:00Z">
        <w:r w:rsidR="007B7512">
          <w:t>hold-over capabilities</w:t>
        </w:r>
      </w:ins>
      <w:ins w:id="806" w:author="Gewies, Stefan" w:date="2020-10-13T16:06:00Z">
        <w:r w:rsidR="007236BD">
          <w:t xml:space="preserve">. </w:t>
        </w:r>
      </w:ins>
      <w:ins w:id="807" w:author="Gewies, Stefan" w:date="2020-10-13T09:32:00Z">
        <w:r w:rsidR="007B7512">
          <w:t>The allowed deviation</w:t>
        </w:r>
      </w:ins>
      <w:ins w:id="808" w:author="Gewies, Stefan" w:date="2020-10-13T16:11:00Z">
        <w:r w:rsidR="00A1781E">
          <w:t>s</w:t>
        </w:r>
      </w:ins>
      <w:ins w:id="809" w:author="Gewies, Stefan" w:date="2020-10-13T09:32:00Z">
        <w:r w:rsidR="007B7512">
          <w:t xml:space="preserve"> depend on the requirements on the </w:t>
        </w:r>
      </w:ins>
      <w:ins w:id="810" w:author="Gewies, Stefan" w:date="2020-10-13T09:33:00Z">
        <w:r w:rsidR="007B7512">
          <w:t xml:space="preserve">R-Mode system in that regions and is dependent on </w:t>
        </w:r>
      </w:ins>
      <w:ins w:id="811" w:author="Gewies, Stefan" w:date="2020-10-13T15:36:00Z">
        <w:r w:rsidR="0057259C">
          <w:t xml:space="preserve">the </w:t>
        </w:r>
      </w:ins>
      <w:ins w:id="812" w:author="Gewies, Stefan" w:date="2020-10-13T09:33:00Z">
        <w:r w:rsidR="007B7512">
          <w:t>supported maritime applications.</w:t>
        </w:r>
      </w:ins>
      <w:moveFromRangeStart w:id="813" w:author="Gewies, Stefan" w:date="2020-10-13T09:34:00Z" w:name="move53474056"/>
      <w:moveFrom w:id="814" w:author="Gewies, Stefan" w:date="2020-10-13T09:34:00Z">
        <w:r w:rsidDel="007B7512">
          <w:t xml:space="preserve">In this case the R-Mode transmitter must continuously provide useable </w:t>
        </w:r>
        <w:r w:rsidDel="007B7512">
          <w:lastRenderedPageBreak/>
          <w:t>ranging signals for at least two hours. For this, a sufficiently stable local oscillator is needed, thus the free-running clock shall have the following general statistics:</w:t>
        </w:r>
      </w:moveFrom>
    </w:p>
    <w:p w14:paraId="55E66956" w14:textId="201E1C4F" w:rsidR="00332DC9" w:rsidDel="00332DC9" w:rsidRDefault="00332DC9" w:rsidP="00332DC9">
      <w:pPr>
        <w:pStyle w:val="BodyText"/>
        <w:rPr>
          <w:del w:id="815" w:author="Gewies, Stefan" w:date="2020-10-13T09:42:00Z"/>
        </w:rPr>
      </w:pPr>
      <w:ins w:id="816" w:author="Gewies, Stefan" w:date="2020-10-13T09:42:00Z">
        <w:r>
          <w:t>The following technologies can be used</w:t>
        </w:r>
      </w:ins>
      <w:ins w:id="817" w:author="Gewies, Stefan" w:date="2020-10-13T09:43:00Z">
        <w:r>
          <w:t xml:space="preserve"> to keep an accurate time</w:t>
        </w:r>
      </w:ins>
      <w:ins w:id="818" w:author="Gewies, Stefan" w:date="2020-10-13T16:12:00Z">
        <w:r w:rsidR="00A1781E">
          <w:t>:</w:t>
        </w:r>
      </w:ins>
    </w:p>
    <w:p w14:paraId="5F8FE89C" w14:textId="77777777" w:rsidR="00332DC9" w:rsidRDefault="00332DC9" w:rsidP="00332DC9">
      <w:pPr>
        <w:pStyle w:val="BodyText"/>
        <w:rPr>
          <w:ins w:id="819" w:author="Gewies, Stefan" w:date="2020-10-13T09:43:00Z"/>
        </w:rPr>
      </w:pPr>
    </w:p>
    <w:p w14:paraId="05B92C75" w14:textId="5D259DF9" w:rsidR="00332DC9" w:rsidRDefault="00F8569D" w:rsidP="00332DC9">
      <w:pPr>
        <w:pStyle w:val="ListParagraph"/>
        <w:numPr>
          <w:ilvl w:val="0"/>
          <w:numId w:val="44"/>
        </w:numPr>
        <w:spacing w:after="200" w:line="276" w:lineRule="auto"/>
        <w:rPr>
          <w:ins w:id="820" w:author="Gewies, Stefan" w:date="2020-10-13T15:31:00Z"/>
        </w:rPr>
      </w:pPr>
      <w:ins w:id="821" w:author="Gewies, Stefan" w:date="2020-10-13T15:30:00Z">
        <w:r>
          <w:t xml:space="preserve">Crystal </w:t>
        </w:r>
      </w:ins>
      <w:ins w:id="822" w:author="Gewies, Stefan" w:date="2020-10-13T15:33:00Z">
        <w:r w:rsidR="0057259C">
          <w:t>oscillators</w:t>
        </w:r>
      </w:ins>
    </w:p>
    <w:p w14:paraId="2DFB61AB" w14:textId="1A9F6981" w:rsidR="00F8569D" w:rsidRDefault="0057259C" w:rsidP="00332DC9">
      <w:pPr>
        <w:pStyle w:val="ListParagraph"/>
        <w:numPr>
          <w:ilvl w:val="0"/>
          <w:numId w:val="44"/>
        </w:numPr>
        <w:spacing w:after="200" w:line="276" w:lineRule="auto"/>
        <w:rPr>
          <w:ins w:id="823" w:author="Gewies, Stefan" w:date="2020-10-13T15:31:00Z"/>
        </w:rPr>
      </w:pPr>
      <w:ins w:id="824" w:author="Gewies, Stefan" w:date="2020-10-13T15:31:00Z">
        <w:r>
          <w:t>Rubidium atomic clock</w:t>
        </w:r>
      </w:ins>
    </w:p>
    <w:p w14:paraId="709F29D1" w14:textId="7E04C4F8" w:rsidR="0057259C" w:rsidRDefault="0057259C" w:rsidP="00332DC9">
      <w:pPr>
        <w:pStyle w:val="ListParagraph"/>
        <w:numPr>
          <w:ilvl w:val="0"/>
          <w:numId w:val="44"/>
        </w:numPr>
        <w:spacing w:after="200" w:line="276" w:lineRule="auto"/>
        <w:rPr>
          <w:ins w:id="825" w:author="Gewies, Stefan" w:date="2020-10-13T15:31:00Z"/>
        </w:rPr>
      </w:pPr>
      <w:proofErr w:type="spellStart"/>
      <w:ins w:id="826" w:author="Gewies, Stefan" w:date="2020-10-13T15:31:00Z">
        <w:r>
          <w:t>Caesium</w:t>
        </w:r>
        <w:proofErr w:type="spellEnd"/>
        <w:r>
          <w:t xml:space="preserve"> atomic clock</w:t>
        </w:r>
      </w:ins>
    </w:p>
    <w:p w14:paraId="0A5F1A46" w14:textId="6D4D2959" w:rsidR="007D5175" w:rsidDel="00332DC9" w:rsidRDefault="0057259C" w:rsidP="00A1781E">
      <w:pPr>
        <w:pStyle w:val="ListParagraph"/>
        <w:numPr>
          <w:ilvl w:val="0"/>
          <w:numId w:val="44"/>
        </w:numPr>
        <w:spacing w:after="200" w:line="276" w:lineRule="auto"/>
        <w:rPr>
          <w:del w:id="827" w:author="Gewies, Stefan" w:date="2020-10-13T09:42:00Z"/>
          <w:moveFrom w:id="828" w:author="Gewies, Stefan" w:date="2020-10-13T09:34:00Z"/>
        </w:rPr>
      </w:pPr>
      <w:ins w:id="829" w:author="Gewies, Stefan" w:date="2020-10-13T15:32:00Z">
        <w:r>
          <w:t>H</w:t>
        </w:r>
        <w:r w:rsidRPr="0057259C">
          <w:t>ydrogen maser clock</w:t>
        </w:r>
      </w:ins>
      <w:moveFrom w:id="830" w:author="Gewies, Stefan" w:date="2020-10-13T09:34:00Z">
        <w:del w:id="831" w:author="Gewies, Stefan" w:date="2020-10-13T09:42:00Z">
          <w:r w:rsidR="00061990" w:rsidDel="00332DC9">
            <w:delText>Short term (</w:delText>
          </w:r>
          <w:r w:rsidR="00061990" w:rsidDel="00332DC9">
            <w:tab/>
            <w:delText xml:space="preserve">60 s) </w:delText>
          </w:r>
          <w:r w:rsidR="00061990" w:rsidDel="00332DC9">
            <w:tab/>
            <w:delText>TDEV shall be &lt; 0.1 ns</w:delText>
          </w:r>
        </w:del>
      </w:moveFrom>
    </w:p>
    <w:p w14:paraId="7D7FAF1E" w14:textId="6FEF05F7" w:rsidR="007D5175" w:rsidDel="00332DC9" w:rsidRDefault="00061990" w:rsidP="00A1781E">
      <w:pPr>
        <w:pStyle w:val="ListParagraph"/>
        <w:numPr>
          <w:ilvl w:val="0"/>
          <w:numId w:val="44"/>
        </w:numPr>
        <w:spacing w:after="200" w:line="276" w:lineRule="auto"/>
        <w:rPr>
          <w:del w:id="832" w:author="Gewies, Stefan" w:date="2020-10-13T09:42:00Z"/>
          <w:moveFrom w:id="833" w:author="Gewies, Stefan" w:date="2020-10-13T09:34:00Z"/>
        </w:rPr>
      </w:pPr>
      <w:moveFrom w:id="834" w:author="Gewies, Stefan" w:date="2020-10-13T09:34:00Z">
        <w:del w:id="835" w:author="Gewies, Stefan" w:date="2020-10-13T09:42:00Z">
          <w:r w:rsidDel="00332DC9">
            <w:delText>Medium term (</w:delText>
          </w:r>
          <w:r w:rsidDel="00332DC9">
            <w:tab/>
            <w:delText xml:space="preserve">2 h) </w:delText>
          </w:r>
          <w:r w:rsidDel="00332DC9">
            <w:tab/>
            <w:delText>TDEV shall be &lt; 1 ns</w:delText>
          </w:r>
        </w:del>
      </w:moveFrom>
    </w:p>
    <w:p w14:paraId="266DFAE0" w14:textId="7BA2B828" w:rsidR="007D5175" w:rsidDel="00332DC9" w:rsidRDefault="00061990" w:rsidP="00A1781E">
      <w:pPr>
        <w:pStyle w:val="ListParagraph"/>
        <w:numPr>
          <w:ilvl w:val="0"/>
          <w:numId w:val="44"/>
        </w:numPr>
        <w:spacing w:after="200" w:line="276" w:lineRule="auto"/>
        <w:rPr>
          <w:del w:id="836" w:author="Gewies, Stefan" w:date="2020-10-13T09:42:00Z"/>
          <w:moveFrom w:id="837" w:author="Gewies, Stefan" w:date="2020-10-13T09:34:00Z"/>
        </w:rPr>
      </w:pPr>
      <w:moveFrom w:id="838" w:author="Gewies, Stefan" w:date="2020-10-13T09:34:00Z">
        <w:del w:id="839" w:author="Gewies, Stefan" w:date="2020-10-13T09:42:00Z">
          <w:r w:rsidDel="00332DC9">
            <w:delText>When losing synchronization and the timing device switches to a hold-over state, the device shall have the following characteristics with respect to the R-Mode reference time:</w:delText>
          </w:r>
        </w:del>
      </w:moveFrom>
    </w:p>
    <w:p w14:paraId="643E2948" w14:textId="5CF1F494" w:rsidR="007D5175" w:rsidDel="00332DC9" w:rsidRDefault="00061990" w:rsidP="00A1781E">
      <w:pPr>
        <w:pStyle w:val="ListParagraph"/>
        <w:numPr>
          <w:ilvl w:val="0"/>
          <w:numId w:val="44"/>
        </w:numPr>
        <w:spacing w:after="200" w:line="276" w:lineRule="auto"/>
        <w:rPr>
          <w:del w:id="840" w:author="Gewies, Stefan" w:date="2020-10-13T09:42:00Z"/>
          <w:moveFrom w:id="841" w:author="Gewies, Stefan" w:date="2020-10-13T09:34:00Z"/>
        </w:rPr>
      </w:pPr>
      <w:moveFrom w:id="842" w:author="Gewies, Stefan" w:date="2020-10-13T09:34:00Z">
        <w:del w:id="843" w:author="Gewies, Stefan" w:date="2020-10-13T09:42:00Z">
          <w:r w:rsidDel="00332DC9">
            <w:delText>Short term (</w:delText>
          </w:r>
          <w:r w:rsidDel="00332DC9">
            <w:tab/>
            <w:delText xml:space="preserve">60 s) </w:delText>
          </w:r>
          <w:r w:rsidDel="00332DC9">
            <w:tab/>
            <w:delText>MTIE shall be &lt; 1 ns</w:delText>
          </w:r>
        </w:del>
      </w:moveFrom>
    </w:p>
    <w:p w14:paraId="3FC29B0E" w14:textId="771A6F60" w:rsidR="007D5175" w:rsidDel="001B18D6" w:rsidRDefault="00061990" w:rsidP="00A1781E">
      <w:pPr>
        <w:pStyle w:val="ListParagraph"/>
        <w:numPr>
          <w:ilvl w:val="0"/>
          <w:numId w:val="44"/>
        </w:numPr>
        <w:spacing w:after="200" w:line="276" w:lineRule="auto"/>
        <w:rPr>
          <w:del w:id="844" w:author="Gewies, Stefan" w:date="2020-10-13T15:45:00Z"/>
        </w:rPr>
      </w:pPr>
      <w:moveFrom w:id="845" w:author="Gewies, Stefan" w:date="2020-10-13T09:34:00Z">
        <w:del w:id="846" w:author="Gewies, Stefan" w:date="2020-10-13T09:42:00Z">
          <w:r w:rsidDel="00332DC9">
            <w:delText>Medium term (</w:delText>
          </w:r>
          <w:r w:rsidDel="00332DC9">
            <w:tab/>
            <w:delText xml:space="preserve">2 h) </w:delText>
          </w:r>
          <w:r w:rsidDel="00332DC9">
            <w:tab/>
            <w:delText>MTIE shall be &lt; 10 ns</w:delText>
          </w:r>
        </w:del>
      </w:moveFrom>
      <w:moveFromRangeEnd w:id="813"/>
    </w:p>
    <w:p w14:paraId="27C33125" w14:textId="77777777" w:rsidR="007D5175" w:rsidRPr="007F6EA0" w:rsidRDefault="007D5175" w:rsidP="00A1781E">
      <w:pPr>
        <w:pStyle w:val="ListParagraph"/>
        <w:numPr>
          <w:ilvl w:val="0"/>
          <w:numId w:val="44"/>
        </w:numPr>
        <w:spacing w:after="200" w:line="276" w:lineRule="auto"/>
      </w:pPr>
    </w:p>
    <w:p w14:paraId="06410FBE" w14:textId="77777777" w:rsidR="007D5175" w:rsidRDefault="00061990" w:rsidP="007F6EA0">
      <w:pPr>
        <w:pStyle w:val="Heading2"/>
      </w:pPr>
      <w:bookmarkStart w:id="847" w:name="_Toc53341993"/>
      <w:commentRangeStart w:id="848"/>
      <w:r>
        <w:t>Processing of time information in the station</w:t>
      </w:r>
      <w:bookmarkEnd w:id="847"/>
      <w:commentRangeEnd w:id="848"/>
      <w:r w:rsidR="00A1781E">
        <w:rPr>
          <w:rStyle w:val="CommentReference"/>
          <w:rFonts w:asciiTheme="minorHAnsi" w:eastAsiaTheme="minorHAnsi" w:hAnsiTheme="minorHAnsi" w:cstheme="minorBidi"/>
          <w:b w:val="0"/>
          <w:bCs w:val="0"/>
          <w:caps w:val="0"/>
          <w:color w:val="auto"/>
          <w:lang w:eastAsia="en-US"/>
        </w:rPr>
        <w:commentReference w:id="848"/>
      </w:r>
    </w:p>
    <w:p w14:paraId="0905A173" w14:textId="04EA4EA7" w:rsidR="007D5175" w:rsidRDefault="00061990">
      <w:pPr>
        <w:pStyle w:val="BodyText"/>
      </w:pPr>
      <w:r>
        <w:t>A well synchroni</w:t>
      </w:r>
      <w:ins w:id="849" w:author="Gewies, Stefan" w:date="2020-10-13T16:12:00Z">
        <w:r w:rsidR="00A1781E">
          <w:t>s</w:t>
        </w:r>
      </w:ins>
      <w:del w:id="850" w:author="Gewies, Stefan" w:date="2020-10-13T16:12:00Z">
        <w:r w:rsidDel="00A1781E">
          <w:delText>z</w:delText>
        </w:r>
      </w:del>
      <w:r>
        <w:t xml:space="preserve">ed network of R-Mode transmitters is the precondition of the R-Mode system. At any point in time, each transmitted ranging signal has to have a well-known time delay with respect to a time reference here referred to as </w:t>
      </w:r>
      <w:del w:id="851" w:author="Gewies, Stefan" w:date="2020-10-13T16:12:00Z">
        <w:r w:rsidDel="00A1781E">
          <w:delText>R-Mode reference time (RMRT)</w:delText>
        </w:r>
      </w:del>
      <w:ins w:id="852" w:author="Gewies, Stefan" w:date="2020-10-13T16:12:00Z">
        <w:r w:rsidR="00A1781E">
          <w:t>R</w:t>
        </w:r>
      </w:ins>
      <w:ins w:id="853" w:author="Gewies, Stefan" w:date="2020-10-13T16:13:00Z">
        <w:r w:rsidR="00A1781E">
          <w:t>M</w:t>
        </w:r>
      </w:ins>
      <w:ins w:id="854" w:author="Gewies, Stefan" w:date="2020-10-13T16:12:00Z">
        <w:r w:rsidR="00A1781E">
          <w:t>ST</w:t>
        </w:r>
      </w:ins>
      <w:r>
        <w:t>, which will locally be provided by a timing device (</w:t>
      </w:r>
      <w:r>
        <w:fldChar w:fldCharType="begin"/>
      </w:r>
      <w:r>
        <w:instrText xml:space="preserve"> REF _Ref13583959 \h  \* MERGEFORMAT </w:instrText>
      </w:r>
      <w:r>
        <w:fldChar w:fldCharType="separate"/>
      </w:r>
      <w:r>
        <w:t>S</w:t>
      </w:r>
      <w:r>
        <w:fldChar w:fldCharType="end"/>
      </w:r>
      <w:r>
        <w:t xml:space="preserve">). Therefore, each R-Mode VDES base station has to use </w:t>
      </w:r>
    </w:p>
    <w:p w14:paraId="380F7FCF" w14:textId="77777777" w:rsidR="007D5175" w:rsidRDefault="00061990">
      <w:pPr>
        <w:pStyle w:val="ListParagraph"/>
        <w:numPr>
          <w:ilvl w:val="0"/>
          <w:numId w:val="44"/>
        </w:numPr>
        <w:spacing w:after="200" w:line="276" w:lineRule="auto"/>
      </w:pPr>
      <w:commentRangeStart w:id="855"/>
      <w:r>
        <w:t>Pulse Per Second (1PPS) and</w:t>
      </w:r>
    </w:p>
    <w:p w14:paraId="45A70988" w14:textId="77777777" w:rsidR="007D5175" w:rsidRDefault="00061990">
      <w:pPr>
        <w:pStyle w:val="ListParagraph"/>
        <w:numPr>
          <w:ilvl w:val="0"/>
          <w:numId w:val="44"/>
        </w:numPr>
        <w:spacing w:after="200" w:line="276" w:lineRule="auto"/>
      </w:pPr>
      <w:r>
        <w:t>10 MHz sinusoidal signal</w:t>
      </w:r>
      <w:commentRangeEnd w:id="855"/>
      <w:r w:rsidR="00136813">
        <w:rPr>
          <w:rStyle w:val="CommentReference"/>
        </w:rPr>
        <w:commentReference w:id="855"/>
      </w:r>
    </w:p>
    <w:p w14:paraId="34257E60" w14:textId="124E6B92" w:rsidR="007D5175" w:rsidRDefault="00061990">
      <w:pPr>
        <w:pStyle w:val="BodyText"/>
      </w:pPr>
      <w:r>
        <w:t xml:space="preserve">of the external timing device as a time-base for all internal clocks which are used for the ranging signal generation. Coherence between the signals at the electrical reference plane is mandatory; the 1PPS carries the traceable timing used for disambiguation of the cycles of the 10 MHz signal. The datum of the 1PPS is communicated to the VDES base station as part of a data channel using an appropriated serial interface. Beside R-Mode VDES base stations also R-Mode monitoring stations are synchronized to </w:t>
      </w:r>
      <w:del w:id="856" w:author="Gewies, Stefan" w:date="2020-10-13T16:13:00Z">
        <w:r w:rsidDel="00A1781E">
          <w:delText xml:space="preserve">RMRT </w:delText>
        </w:r>
      </w:del>
      <w:ins w:id="857" w:author="Gewies, Stefan" w:date="2020-10-13T16:13:00Z">
        <w:r w:rsidR="00A1781E">
          <w:t xml:space="preserve">RMST </w:t>
        </w:r>
      </w:ins>
      <w:r>
        <w:t>(</w:t>
      </w:r>
      <w:r>
        <w:fldChar w:fldCharType="begin"/>
      </w:r>
      <w:r>
        <w:instrText xml:space="preserve"> REF _Ref13583959 \h  \* MERGEFORMAT </w:instrText>
      </w:r>
      <w:r>
        <w:fldChar w:fldCharType="separate"/>
      </w:r>
      <w:r>
        <w:t>S</w:t>
      </w:r>
      <w:r>
        <w:fldChar w:fldCharType="end"/>
      </w:r>
      <w:r>
        <w:t>).</w:t>
      </w:r>
    </w:p>
    <w:commentRangeStart w:id="858"/>
    <w:commentRangeStart w:id="859"/>
    <w:p w14:paraId="1D6DE5CB" w14:textId="77777777" w:rsidR="007D5175" w:rsidRDefault="00061990">
      <w:pPr>
        <w:keepNext/>
        <w:jc w:val="center"/>
      </w:pPr>
      <w:r>
        <w:object w:dxaOrig="11640" w:dyaOrig="5242" w14:anchorId="69E8F809">
          <v:shape id="_x0000_i1030" type="#_x0000_t75" style="width:392.5pt;height:178pt" o:ole="">
            <v:imagedata r:id="rId40" o:title=""/>
          </v:shape>
          <o:OLEObject Type="Embed" ProgID="Visio.Drawing.11" ShapeID="_x0000_i1030" DrawAspect="Content" ObjectID="_1675088103" r:id="rId41"/>
        </w:object>
      </w:r>
      <w:commentRangeEnd w:id="858"/>
      <w:r>
        <w:commentReference w:id="858"/>
      </w:r>
      <w:commentRangeEnd w:id="859"/>
      <w:r>
        <w:commentReference w:id="859"/>
      </w:r>
    </w:p>
    <w:p w14:paraId="1C156A13" w14:textId="12EF9898" w:rsidR="007D5175" w:rsidRDefault="00061990">
      <w:pPr>
        <w:pStyle w:val="Caption"/>
        <w:jc w:val="center"/>
      </w:pPr>
      <w:bookmarkStart w:id="860" w:name="_Toc53341905"/>
      <w:r>
        <w:t xml:space="preserve">Figure </w:t>
      </w:r>
      <w:r>
        <w:fldChar w:fldCharType="begin"/>
      </w:r>
      <w:r>
        <w:instrText xml:space="preserve"> SEQ Figure \* ARABIC </w:instrText>
      </w:r>
      <w:r>
        <w:fldChar w:fldCharType="separate"/>
      </w:r>
      <w:ins w:id="861" w:author="Gewies, Stefan" w:date="2020-10-13T00:20:00Z">
        <w:r w:rsidR="001E7A67">
          <w:rPr>
            <w:noProof/>
          </w:rPr>
          <w:t>6</w:t>
        </w:r>
      </w:ins>
      <w:del w:id="862" w:author="Gewies, Stefan" w:date="2020-10-13T00:20:00Z">
        <w:r w:rsidDel="001E7A67">
          <w:rPr>
            <w:noProof/>
          </w:rPr>
          <w:delText>5</w:delText>
        </w:r>
      </w:del>
      <w:r>
        <w:fldChar w:fldCharType="end"/>
      </w:r>
      <w:r>
        <w:t>. Synchronization of R-Mode transmitter and monitor with R-Mode reference time (1 PPS and data link from timing device has an optional external interface – could also be integrated in the VDES base station.)</w:t>
      </w:r>
      <w:bookmarkEnd w:id="860"/>
    </w:p>
    <w:p w14:paraId="7C931FC2" w14:textId="77777777" w:rsidR="007D5175" w:rsidRDefault="007D5175"/>
    <w:p w14:paraId="333652E8" w14:textId="77777777" w:rsidR="007D5175" w:rsidRDefault="007D5175"/>
    <w:p w14:paraId="46176AD1" w14:textId="4D4B8832" w:rsidR="007D5175" w:rsidDel="00A1781E" w:rsidRDefault="00061990">
      <w:pPr>
        <w:pStyle w:val="BodyText"/>
        <w:rPr>
          <w:del w:id="863" w:author="Gewies, Stefan" w:date="2020-10-13T16:13:00Z"/>
        </w:rPr>
      </w:pPr>
      <w:del w:id="864" w:author="Gewies, Stefan" w:date="2020-10-13T16:13:00Z">
        <w:r w:rsidDel="00A1781E">
          <w:delText>The local timing device, which is connected to the R-Mode VDES base station, has to be regularly synchronized with RMRT. To keep a high performance of the R-Mode system in times, when synchronization is not possible, each timing device has to provide hold over capabilities.</w:delText>
        </w:r>
      </w:del>
    </w:p>
    <w:p w14:paraId="0B69BA48" w14:textId="43C455F4" w:rsidR="007D5175" w:rsidDel="00A1781E" w:rsidRDefault="00061990">
      <w:pPr>
        <w:pStyle w:val="BodyText"/>
        <w:rPr>
          <w:del w:id="865" w:author="Gewies, Stefan" w:date="2020-10-13T16:14:00Z"/>
        </w:rPr>
      </w:pPr>
      <w:del w:id="866" w:author="Gewies, Stefan" w:date="2020-10-13T16:14:00Z">
        <w:r w:rsidDel="00A1781E">
          <w:lastRenderedPageBreak/>
          <w:delText>The following requirements are based on the assumption that the R-Mode VDES base station time device has to provide signals with less than 10 ns error with respect to the RMRT. This error may only be exceeded if the synchronization with RMRT was not possible for at least two hours [R-Mode Baltic: Baseline and priorities].</w:delText>
        </w:r>
      </w:del>
    </w:p>
    <w:p w14:paraId="721C1446" w14:textId="63DA0132" w:rsidR="007D5175" w:rsidDel="00A1781E" w:rsidRDefault="00061990">
      <w:pPr>
        <w:pStyle w:val="BodyText"/>
        <w:rPr>
          <w:del w:id="867" w:author="Gewies, Stefan" w:date="2020-10-13T16:14:00Z"/>
        </w:rPr>
      </w:pPr>
      <w:del w:id="868" w:author="Gewies, Stefan" w:date="2020-10-13T16:14:00Z">
        <w:r w:rsidDel="00A1781E">
          <w:delText>In the following the Maximum Time Interval Error (MTIE) and Time Stability (TDEV) are used as measures for the time device performance.</w:delText>
        </w:r>
      </w:del>
    </w:p>
    <w:p w14:paraId="3A42C382" w14:textId="34BFFB60" w:rsidR="007D5175" w:rsidDel="00A1781E" w:rsidRDefault="00061990">
      <w:pPr>
        <w:pStyle w:val="BodyText"/>
        <w:rPr>
          <w:del w:id="869" w:author="Gewies, Stefan" w:date="2020-10-13T16:14:00Z"/>
        </w:rPr>
      </w:pPr>
      <w:del w:id="870" w:author="Gewies, Stefan" w:date="2020-10-13T16:14:00Z">
        <w:r w:rsidDel="00A1781E">
          <w:delText>The given numbers below are minimum requirements. It might be necessary for certain regions or maritime applications that higher requirements on the time device will be defined.</w:delText>
        </w:r>
      </w:del>
    </w:p>
    <w:p w14:paraId="2E53124B" w14:textId="77777777" w:rsidR="007D5175" w:rsidRDefault="007D5175">
      <w:pPr>
        <w:pStyle w:val="BodyText"/>
        <w:rPr>
          <w:b/>
        </w:rPr>
      </w:pPr>
    </w:p>
    <w:p w14:paraId="48BCF280" w14:textId="77777777" w:rsidR="007D5175" w:rsidRDefault="007D5175">
      <w:pPr>
        <w:pStyle w:val="BodyText"/>
        <w:rPr>
          <w:b/>
        </w:rPr>
      </w:pPr>
    </w:p>
    <w:p w14:paraId="3FA344D3" w14:textId="77777777" w:rsidR="007D5175" w:rsidRPr="007F6EA0" w:rsidRDefault="007D5175">
      <w:pPr>
        <w:pStyle w:val="BodyText"/>
        <w:rPr>
          <w:lang w:val="en-US"/>
        </w:rPr>
      </w:pPr>
    </w:p>
    <w:p w14:paraId="50234CD5" w14:textId="1020765B" w:rsidR="00FA4517" w:rsidRDefault="00FA4517">
      <w:pPr>
        <w:pStyle w:val="Heading1"/>
        <w:rPr>
          <w:ins w:id="871" w:author="Gewies, Stefan" w:date="2020-10-12T22:18:00Z"/>
        </w:rPr>
      </w:pPr>
      <w:bookmarkStart w:id="872" w:name="_Toc53341994"/>
      <w:ins w:id="873" w:author="Gewies, Stefan" w:date="2020-10-12T22:18:00Z">
        <w:r>
          <w:t>Calibration</w:t>
        </w:r>
      </w:ins>
    </w:p>
    <w:p w14:paraId="486936DB" w14:textId="1CBCAC11" w:rsidR="00FA4517" w:rsidRDefault="00FA4517" w:rsidP="00FA4517">
      <w:pPr>
        <w:pStyle w:val="Heading1separatationline"/>
        <w:rPr>
          <w:ins w:id="874" w:author="Gewies, Stefan" w:date="2020-10-12T22:18:00Z"/>
        </w:rPr>
      </w:pPr>
    </w:p>
    <w:p w14:paraId="0D21C399" w14:textId="029AD91E" w:rsidR="00FA4517" w:rsidRDefault="00FA4517" w:rsidP="00FA4517">
      <w:pPr>
        <w:pStyle w:val="Heading2"/>
        <w:rPr>
          <w:ins w:id="875" w:author="Gewies, Stefan" w:date="2020-10-12T22:19:00Z"/>
        </w:rPr>
      </w:pPr>
      <w:ins w:id="876" w:author="Gewies, Stefan" w:date="2020-10-12T22:19:00Z">
        <w:r>
          <w:t>St</w:t>
        </w:r>
      </w:ins>
      <w:ins w:id="877" w:author="Gewies, Stefan" w:date="2020-10-12T22:20:00Z">
        <w:r>
          <w:t xml:space="preserve">ation </w:t>
        </w:r>
      </w:ins>
      <w:ins w:id="878" w:author="Gewies, Stefan" w:date="2020-10-12T22:18:00Z">
        <w:r>
          <w:t>Timing</w:t>
        </w:r>
      </w:ins>
    </w:p>
    <w:p w14:paraId="2EA8799E" w14:textId="456B8D22" w:rsidR="00FA4517" w:rsidRDefault="00FA4517" w:rsidP="00FA4517">
      <w:pPr>
        <w:pStyle w:val="Heading2separationline"/>
        <w:rPr>
          <w:ins w:id="879" w:author="Gewies, Stefan" w:date="2020-10-12T22:19:00Z"/>
          <w:lang w:eastAsia="da-DK"/>
        </w:rPr>
      </w:pPr>
    </w:p>
    <w:p w14:paraId="4A12287E" w14:textId="7D5CB941" w:rsidR="00FA4517" w:rsidRDefault="00FA4517" w:rsidP="00FA4517">
      <w:pPr>
        <w:pStyle w:val="Heading2"/>
        <w:rPr>
          <w:ins w:id="880" w:author="Gewies, Stefan" w:date="2020-10-12T22:21:00Z"/>
        </w:rPr>
      </w:pPr>
      <w:ins w:id="881" w:author="Gewies, Stefan" w:date="2020-10-12T22:20:00Z">
        <w:r>
          <w:t>Signal generation</w:t>
        </w:r>
      </w:ins>
    </w:p>
    <w:p w14:paraId="693BE853" w14:textId="77777777" w:rsidR="00FA4517" w:rsidRPr="00FA4517" w:rsidRDefault="00FA4517" w:rsidP="00FA4517">
      <w:pPr>
        <w:pStyle w:val="Heading2separationline"/>
        <w:rPr>
          <w:ins w:id="882" w:author="Gewies, Stefan" w:date="2020-10-12T22:20:00Z"/>
          <w:lang w:eastAsia="da-DK"/>
        </w:rPr>
      </w:pPr>
    </w:p>
    <w:p w14:paraId="66CEA18F" w14:textId="379E60E9" w:rsidR="00FA4517" w:rsidRDefault="00FA4517" w:rsidP="00FA4517">
      <w:pPr>
        <w:pStyle w:val="Heading2"/>
        <w:rPr>
          <w:ins w:id="883" w:author="Gewies, Stefan" w:date="2020-10-12T22:21:00Z"/>
        </w:rPr>
      </w:pPr>
      <w:ins w:id="884" w:author="Gewies, Stefan" w:date="2020-10-12T22:20:00Z">
        <w:r>
          <w:t>Transmitter chain</w:t>
        </w:r>
      </w:ins>
    </w:p>
    <w:p w14:paraId="51F8992B" w14:textId="53F43648" w:rsidR="00FA4517" w:rsidRDefault="00FA4517" w:rsidP="00FA4517">
      <w:pPr>
        <w:pStyle w:val="Heading2separationline"/>
        <w:rPr>
          <w:ins w:id="885" w:author="Gewies, Stefan" w:date="2020-10-12T22:21:00Z"/>
          <w:lang w:eastAsia="da-DK"/>
        </w:rPr>
      </w:pPr>
    </w:p>
    <w:p w14:paraId="5AD355A0" w14:textId="77DF7404" w:rsidR="00FA4517" w:rsidRDefault="00FA4517" w:rsidP="00FA4517">
      <w:pPr>
        <w:pStyle w:val="Heading2"/>
        <w:rPr>
          <w:ins w:id="886" w:author="Gewies, Stefan" w:date="2020-10-12T22:21:00Z"/>
        </w:rPr>
      </w:pPr>
      <w:ins w:id="887" w:author="Gewies, Stefan" w:date="2020-10-12T22:21:00Z">
        <w:r>
          <w:t>R-Mode monitor</w:t>
        </w:r>
      </w:ins>
    </w:p>
    <w:p w14:paraId="5272B3EA" w14:textId="77777777" w:rsidR="00FA4517" w:rsidRPr="00FA4517" w:rsidRDefault="00FA4517" w:rsidP="00FA4517">
      <w:pPr>
        <w:pStyle w:val="Heading2separationline"/>
        <w:rPr>
          <w:ins w:id="888" w:author="Gewies, Stefan" w:date="2020-10-12T22:18:00Z"/>
          <w:lang w:eastAsia="da-DK"/>
        </w:rPr>
      </w:pPr>
    </w:p>
    <w:p w14:paraId="75942273" w14:textId="398C22E4" w:rsidR="007D5175" w:rsidRDefault="00061990">
      <w:pPr>
        <w:pStyle w:val="Heading1"/>
      </w:pPr>
      <w:commentRangeStart w:id="889"/>
      <w:r>
        <w:t>Operational Aspects</w:t>
      </w:r>
      <w:commentRangeEnd w:id="889"/>
      <w:r>
        <w:rPr>
          <w:rStyle w:val="CommentReference"/>
          <w:rFonts w:asciiTheme="minorHAnsi" w:eastAsiaTheme="minorHAnsi" w:hAnsiTheme="minorHAnsi" w:cstheme="minorBidi"/>
          <w:b w:val="0"/>
          <w:bCs w:val="0"/>
          <w:caps w:val="0"/>
          <w:color w:val="auto"/>
        </w:rPr>
        <w:commentReference w:id="889"/>
      </w:r>
      <w:bookmarkEnd w:id="872"/>
    </w:p>
    <w:p w14:paraId="4EFA80C6" w14:textId="77777777" w:rsidR="007D5175" w:rsidRDefault="007D5175">
      <w:pPr>
        <w:pStyle w:val="Heading1separatationline"/>
      </w:pPr>
    </w:p>
    <w:p w14:paraId="7B2B1474" w14:textId="77777777" w:rsidR="007D5175" w:rsidRDefault="00061990">
      <w:pPr>
        <w:pStyle w:val="Heading2"/>
      </w:pPr>
      <w:bookmarkStart w:id="890" w:name="_Toc53341995"/>
      <w:r>
        <w:t>Operation and Maintanance</w:t>
      </w:r>
      <w:bookmarkEnd w:id="890"/>
    </w:p>
    <w:p w14:paraId="3EBC8EE4" w14:textId="77777777" w:rsidR="007D5175" w:rsidRDefault="00061990">
      <w:pPr>
        <w:pStyle w:val="Heading2"/>
      </w:pPr>
      <w:bookmarkStart w:id="891" w:name="_Toc53341996"/>
      <w:r>
        <w:t>Performance Verification</w:t>
      </w:r>
      <w:bookmarkEnd w:id="891"/>
    </w:p>
    <w:p w14:paraId="62C29845" w14:textId="77777777" w:rsidR="007D5175" w:rsidRDefault="00061990">
      <w:pPr>
        <w:pStyle w:val="Heading2"/>
      </w:pPr>
      <w:bookmarkStart w:id="892" w:name="_Toc53341997"/>
      <w:r>
        <w:t>Monitoring</w:t>
      </w:r>
      <w:bookmarkEnd w:id="892"/>
    </w:p>
    <w:p w14:paraId="5E5867EE" w14:textId="77777777" w:rsidR="007D5175" w:rsidRDefault="00061990">
      <w:pPr>
        <w:pStyle w:val="Heading2"/>
      </w:pPr>
      <w:bookmarkStart w:id="893" w:name="_Toc53341998"/>
      <w:r>
        <w:t>Service Provider Aspects in a R-Mode Network</w:t>
      </w:r>
      <w:bookmarkEnd w:id="893"/>
    </w:p>
    <w:p w14:paraId="0097FFA3" w14:textId="77777777" w:rsidR="007D5175" w:rsidRDefault="00061990">
      <w:pPr>
        <w:pStyle w:val="Heading3"/>
        <w:rPr>
          <w:lang w:eastAsia="da-DK"/>
        </w:rPr>
      </w:pPr>
      <w:bookmarkStart w:id="894" w:name="_Toc53341999"/>
      <w:r>
        <w:rPr>
          <w:lang w:eastAsia="da-DK"/>
        </w:rPr>
        <w:t>Exchange of Information</w:t>
      </w:r>
      <w:bookmarkEnd w:id="894"/>
    </w:p>
    <w:p w14:paraId="6236D273" w14:textId="77777777" w:rsidR="007D5175" w:rsidRDefault="00061990">
      <w:pPr>
        <w:pStyle w:val="Heading3"/>
        <w:rPr>
          <w:lang w:eastAsia="da-DK"/>
        </w:rPr>
      </w:pPr>
      <w:bookmarkStart w:id="895" w:name="_Toc53342000"/>
      <w:r>
        <w:rPr>
          <w:lang w:eastAsia="da-DK"/>
        </w:rPr>
        <w:t>Memorandum of understanding (MOU)</w:t>
      </w:r>
      <w:bookmarkEnd w:id="895"/>
    </w:p>
    <w:p w14:paraId="6C34757F" w14:textId="77777777" w:rsidR="007D5175" w:rsidRDefault="007D5175">
      <w:pPr>
        <w:pStyle w:val="BodyText"/>
        <w:rPr>
          <w:lang w:eastAsia="da-DK"/>
        </w:rPr>
      </w:pPr>
    </w:p>
    <w:p w14:paraId="338C67C6" w14:textId="77777777" w:rsidR="007D5175" w:rsidRDefault="00061990">
      <w:pPr>
        <w:pStyle w:val="Heading2"/>
      </w:pPr>
      <w:bookmarkStart w:id="896" w:name="_Toc53342001"/>
      <w:r>
        <w:t>Publication of Information</w:t>
      </w:r>
      <w:bookmarkEnd w:id="896"/>
    </w:p>
    <w:p w14:paraId="2C75DA4B" w14:textId="77777777" w:rsidR="007D5175" w:rsidRDefault="007D5175">
      <w:pPr>
        <w:pStyle w:val="Heading2separationline"/>
      </w:pPr>
    </w:p>
    <w:p w14:paraId="40442E09" w14:textId="77777777" w:rsidR="007D5175" w:rsidRDefault="007D5175">
      <w:pPr>
        <w:pStyle w:val="BodyText"/>
      </w:pPr>
    </w:p>
    <w:p w14:paraId="12A6F15B" w14:textId="77777777" w:rsidR="007D5175" w:rsidRDefault="00061990">
      <w:pPr>
        <w:pStyle w:val="Heading1"/>
      </w:pPr>
      <w:bookmarkStart w:id="897" w:name="_Toc475297430"/>
      <w:bookmarkStart w:id="898" w:name="_Toc475542360"/>
      <w:bookmarkStart w:id="899" w:name="_Toc475706975"/>
      <w:bookmarkStart w:id="900" w:name="_Toc475870291"/>
      <w:bookmarkStart w:id="901" w:name="_Toc475944827"/>
      <w:bookmarkStart w:id="902" w:name="_Toc475993284"/>
      <w:bookmarkStart w:id="903" w:name="_Toc476061422"/>
      <w:bookmarkStart w:id="904" w:name="_Toc476304564"/>
      <w:bookmarkStart w:id="905" w:name="_Toc476427816"/>
      <w:bookmarkStart w:id="906" w:name="_Toc476475242"/>
      <w:bookmarkStart w:id="907" w:name="_Toc476515097"/>
      <w:bookmarkStart w:id="908" w:name="_Toc476551253"/>
      <w:bookmarkStart w:id="909" w:name="_Toc476562015"/>
      <w:bookmarkStart w:id="910" w:name="_Toc476656544"/>
      <w:bookmarkStart w:id="911" w:name="_Toc476770421"/>
      <w:bookmarkStart w:id="912" w:name="_Toc476853139"/>
      <w:bookmarkStart w:id="913" w:name="_Toc476860658"/>
      <w:bookmarkStart w:id="914" w:name="_Toc476862848"/>
      <w:bookmarkStart w:id="915" w:name="_Toc53342002"/>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r>
        <w:t>ACRONYMS &amp; Definitions</w:t>
      </w:r>
      <w:bookmarkEnd w:id="915"/>
    </w:p>
    <w:p w14:paraId="2985DA9F" w14:textId="77777777" w:rsidR="007D5175" w:rsidRDefault="007D5175">
      <w:pPr>
        <w:pStyle w:val="Heading1separatationline"/>
      </w:pPr>
    </w:p>
    <w:p w14:paraId="0F20BFD6" w14:textId="77777777" w:rsidR="007D5175" w:rsidRDefault="00061990">
      <w:pPr>
        <w:pStyle w:val="Heading2"/>
      </w:pPr>
      <w:bookmarkStart w:id="916" w:name="_Toc53342003"/>
      <w:r>
        <w:t>Acronyms</w:t>
      </w:r>
      <w:bookmarkEnd w:id="916"/>
    </w:p>
    <w:p w14:paraId="766C1F73" w14:textId="77777777" w:rsidR="007D5175" w:rsidRDefault="007D5175">
      <w:pPr>
        <w:pStyle w:val="Heading2separationline"/>
      </w:pPr>
    </w:p>
    <w:p w14:paraId="2CFF6D26" w14:textId="77777777" w:rsidR="007D5175" w:rsidRDefault="007D5175">
      <w:pPr>
        <w:pStyle w:val="Acronym"/>
        <w:rPr>
          <w:lang w:val="fr-FR"/>
        </w:rPr>
      </w:pPr>
    </w:p>
    <w:p w14:paraId="5E0B13B5" w14:textId="77777777" w:rsidR="007D5175" w:rsidRDefault="00061990">
      <w:pPr>
        <w:pStyle w:val="Heading2"/>
      </w:pPr>
      <w:bookmarkStart w:id="917" w:name="_Toc53342004"/>
      <w:r>
        <w:t>Definitions</w:t>
      </w:r>
      <w:bookmarkEnd w:id="917"/>
    </w:p>
    <w:p w14:paraId="69FFFCD7" w14:textId="77777777" w:rsidR="007D5175" w:rsidRDefault="007D5175">
      <w:pPr>
        <w:pStyle w:val="Heading2separationline"/>
      </w:pPr>
    </w:p>
    <w:p w14:paraId="1C93A823" w14:textId="77777777" w:rsidR="007D5175" w:rsidRDefault="00061990">
      <w:pPr>
        <w:pStyle w:val="BodyText"/>
      </w:pPr>
      <w:r>
        <w:t>The definition of terms used in this Guideline can be found in the International Dictionary of Marine Aids to</w:t>
      </w:r>
    </w:p>
    <w:p w14:paraId="67A60CFF" w14:textId="77777777" w:rsidR="007D5175" w:rsidRDefault="00061990">
      <w:pPr>
        <w:pStyle w:val="BodyText"/>
      </w:pPr>
      <w:r>
        <w:t>Navigation (IALA Dictionary) at (</w:t>
      </w:r>
      <w:hyperlink r:id="rId42" w:history="1">
        <w:r>
          <w:rPr>
            <w:rStyle w:val="Hyperlink"/>
          </w:rPr>
          <w:t>http://www.iala‐aism.org/wiki/dictionary</w:t>
        </w:r>
      </w:hyperlink>
      <w:r>
        <w:t>).</w:t>
      </w:r>
    </w:p>
    <w:p w14:paraId="684D7B02" w14:textId="77777777" w:rsidR="007D5175" w:rsidRDefault="007D5175">
      <w:pPr>
        <w:pStyle w:val="BodyText"/>
      </w:pPr>
    </w:p>
    <w:p w14:paraId="7F74FCE6" w14:textId="77777777" w:rsidR="007D5175" w:rsidRDefault="00061990">
      <w:pPr>
        <w:pStyle w:val="Heading1"/>
      </w:pPr>
      <w:bookmarkStart w:id="918" w:name="_Toc53342005"/>
      <w:r>
        <w:lastRenderedPageBreak/>
        <w:t>REFERENCES</w:t>
      </w:r>
      <w:bookmarkEnd w:id="918"/>
    </w:p>
    <w:p w14:paraId="46170974" w14:textId="77777777" w:rsidR="007D5175" w:rsidRDefault="007D5175">
      <w:pPr>
        <w:pStyle w:val="Heading1separatationline"/>
      </w:pPr>
    </w:p>
    <w:p w14:paraId="7CD27164" w14:textId="77777777" w:rsidR="007D5175" w:rsidRDefault="007D5175">
      <w:pPr>
        <w:pStyle w:val="BodyText"/>
      </w:pPr>
    </w:p>
    <w:p w14:paraId="305509C2" w14:textId="77777777" w:rsidR="007D5175" w:rsidRDefault="00061990">
      <w:pPr>
        <w:pStyle w:val="Reference"/>
      </w:pPr>
      <w:r>
        <w:t xml:space="preserve">IALA </w:t>
      </w:r>
      <w:bookmarkStart w:id="919" w:name="_Toc434514869"/>
      <w:r>
        <w:t>….</w:t>
      </w:r>
    </w:p>
    <w:p w14:paraId="496417D7" w14:textId="77777777" w:rsidR="007D5175" w:rsidRDefault="007D5175">
      <w:pPr>
        <w:pStyle w:val="Reference"/>
        <w:numPr>
          <w:ilvl w:val="0"/>
          <w:numId w:val="0"/>
        </w:numPr>
        <w:ind w:left="567" w:hanging="567"/>
      </w:pPr>
    </w:p>
    <w:bookmarkEnd w:id="919"/>
    <w:p w14:paraId="1FF36E12" w14:textId="77777777" w:rsidR="007D5175" w:rsidRDefault="00061990">
      <w:pPr>
        <w:spacing w:after="200" w:line="276" w:lineRule="auto"/>
        <w:rPr>
          <w:rFonts w:asciiTheme="majorHAnsi" w:eastAsiaTheme="majorEastAsia" w:hAnsiTheme="majorHAnsi" w:cstheme="majorBidi"/>
          <w:b/>
          <w:bCs/>
          <w:i/>
          <w:caps/>
          <w:color w:val="407EC9"/>
          <w:sz w:val="28"/>
          <w:szCs w:val="24"/>
          <w:u w:val="single"/>
        </w:rPr>
      </w:pPr>
      <w:r>
        <w:rPr>
          <w:rFonts w:asciiTheme="majorHAnsi" w:eastAsiaTheme="majorEastAsia" w:hAnsiTheme="majorHAnsi" w:cstheme="majorBidi"/>
          <w:b/>
          <w:bCs/>
          <w:i/>
          <w:caps/>
          <w:color w:val="407EC9"/>
          <w:sz w:val="28"/>
          <w:szCs w:val="24"/>
          <w:u w:val="single"/>
        </w:rPr>
        <w:br w:type="page"/>
      </w:r>
    </w:p>
    <w:p w14:paraId="58D26FA5" w14:textId="77777777" w:rsidR="007D5175" w:rsidRDefault="00061990">
      <w:pPr>
        <w:pStyle w:val="Annex"/>
      </w:pPr>
      <w:r>
        <w:lastRenderedPageBreak/>
        <w:t>Information gathered during the R-mode workshop</w:t>
      </w:r>
    </w:p>
    <w:p w14:paraId="1C11F53E" w14:textId="5721D1AA" w:rsidR="007D5175" w:rsidRDefault="004C2782">
      <w:pPr>
        <w:pStyle w:val="BodyText"/>
      </w:pPr>
      <w:ins w:id="920" w:author="Hoppe, Michael" w:date="2020-10-12T09:41:00Z">
        <w:r>
          <w:t>(Saved separately</w:t>
        </w:r>
      </w:ins>
      <w:ins w:id="921" w:author="Hoppe, Michael" w:date="2020-10-12T09:42:00Z">
        <w:r>
          <w:t>)</w:t>
        </w:r>
      </w:ins>
      <w:ins w:id="922" w:author="Hoppe, Michael" w:date="2020-10-12T09:41:00Z">
        <w:r>
          <w:t xml:space="preserve"> </w:t>
        </w:r>
      </w:ins>
    </w:p>
    <w:p w14:paraId="14A7D394" w14:textId="4296E60D" w:rsidR="007D5175" w:rsidRPr="004C2782" w:rsidRDefault="007D5175">
      <w:pPr>
        <w:pStyle w:val="BodyText"/>
        <w:rPr>
          <w:lang w:val="de-DE"/>
          <w:rPrChange w:id="923" w:author="Hoppe, Michael" w:date="2020-10-12T09:40:00Z">
            <w:rPr/>
          </w:rPrChange>
        </w:rPr>
      </w:pPr>
    </w:p>
    <w:p w14:paraId="056C8F10" w14:textId="0B0A4E10" w:rsidR="007D5175" w:rsidRDefault="007D5175">
      <w:pPr>
        <w:pStyle w:val="BodyText"/>
      </w:pPr>
    </w:p>
    <w:p w14:paraId="30B9186E" w14:textId="6D46ECA9" w:rsidR="007D5175" w:rsidRDefault="007D5175">
      <w:pPr>
        <w:pStyle w:val="BodyText"/>
      </w:pPr>
    </w:p>
    <w:p w14:paraId="47EAEF9B" w14:textId="6FE1B5A5" w:rsidR="007D5175" w:rsidRDefault="007D5175">
      <w:pPr>
        <w:pStyle w:val="BodyText"/>
      </w:pPr>
    </w:p>
    <w:sectPr w:rsidR="007D5175">
      <w:headerReference w:type="even" r:id="rId43"/>
      <w:headerReference w:type="default" r:id="rId44"/>
      <w:footerReference w:type="default" r:id="rId45"/>
      <w:headerReference w:type="first" r:id="rId46"/>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99" w:author="kaisu.heikonen" w:date="2020-10-07T22:20:00Z" w:initials="ka">
    <w:p w14:paraId="25240D5A" w14:textId="77777777" w:rsidR="0043440D" w:rsidRDefault="0043440D">
      <w:r>
        <w:t>not clear what values this refers</w:t>
      </w:r>
      <w:r>
        <w:annotationRef/>
      </w:r>
    </w:p>
  </w:comment>
  <w:comment w:id="400" w:author="michael.hoppe" w:date="2020-10-08T09:52:00Z" w:initials="mi">
    <w:p w14:paraId="73210DE2" w14:textId="77777777" w:rsidR="0043440D" w:rsidRDefault="0043440D">
      <w:r>
        <w:t>You are right, Needs to be rewritten</w:t>
      </w:r>
      <w:r>
        <w:annotationRef/>
      </w:r>
    </w:p>
  </w:comment>
  <w:comment w:id="398" w:author="Gewies, Stefan" w:date="2020-10-08T21:46:00Z" w:initials="SG">
    <w:p w14:paraId="561E8F49" w14:textId="77777777" w:rsidR="0043440D" w:rsidRDefault="0043440D">
      <w:pPr>
        <w:pStyle w:val="CommentText"/>
      </w:pPr>
      <w:r>
        <w:rPr>
          <w:rStyle w:val="CommentReference"/>
        </w:rPr>
        <w:annotationRef/>
      </w:r>
      <w:r>
        <w:t>I’m not sure about this sentence. We want develop a backup not the primary system. If we write ”within the defined R-Mode service area” the provider could restrict it on the coastal area and port approaches otherwise we should meet the 1 m for port operations.</w:t>
      </w:r>
    </w:p>
  </w:comment>
  <w:comment w:id="401" w:author="kaisu.heikonen" w:date="2020-10-07T22:29:00Z" w:initials="ka">
    <w:p w14:paraId="6D6BCAD8" w14:textId="77777777" w:rsidR="0043440D" w:rsidRDefault="0043440D">
      <w:r>
        <w:t>Is this word suitable for describing R-mode?</w:t>
      </w:r>
      <w:r>
        <w:annotationRef/>
      </w:r>
    </w:p>
  </w:comment>
  <w:comment w:id="402" w:author="michael.hoppe" w:date="2020-10-08T09:54:00Z" w:initials="mi">
    <w:p w14:paraId="5B51ACD0" w14:textId="77777777" w:rsidR="0043440D" w:rsidRDefault="0043440D">
      <w:r>
        <w:t>agree, Needs also rewriting</w:t>
      </w:r>
      <w:r>
        <w:annotationRef/>
      </w:r>
    </w:p>
  </w:comment>
  <w:comment w:id="403" w:author="Gewies, Stefan" w:date="2020-10-08T21:53:00Z" w:initials="SG">
    <w:p w14:paraId="675F9A93" w14:textId="77777777" w:rsidR="0043440D" w:rsidRDefault="0043440D">
      <w:pPr>
        <w:pStyle w:val="CommentText"/>
      </w:pPr>
      <w:r>
        <w:rPr>
          <w:rStyle w:val="CommentReference"/>
        </w:rPr>
        <w:annotationRef/>
      </w:r>
      <w:r>
        <w:t>Does not really fit to the sub chapter heading of 2.3 or has to be written differently.</w:t>
      </w:r>
    </w:p>
  </w:comment>
  <w:comment w:id="404" w:author="kaisu.heikonen" w:date="2020-10-07T22:45:00Z" w:initials="ka">
    <w:p w14:paraId="48317EBE" w14:textId="77777777" w:rsidR="0043440D" w:rsidRDefault="0043440D">
      <w:r>
        <w:t>See earlier comment on R-129</w:t>
      </w:r>
      <w:r>
        <w:annotationRef/>
      </w:r>
    </w:p>
  </w:comment>
  <w:comment w:id="405" w:author="michael.hoppe" w:date="2020-10-08T09:56:00Z" w:initials="mi">
    <w:p w14:paraId="2DD810C6" w14:textId="77777777" w:rsidR="0043440D" w:rsidRDefault="0043440D">
      <w:r>
        <w:t>ok</w:t>
      </w:r>
      <w:r>
        <w:annotationRef/>
      </w:r>
    </w:p>
  </w:comment>
  <w:comment w:id="406" w:author="Gewies, Stefan" w:date="2020-10-08T21:58:00Z" w:initials="SG">
    <w:p w14:paraId="550835EC" w14:textId="77777777" w:rsidR="0043440D" w:rsidRDefault="0043440D">
      <w:pPr>
        <w:pStyle w:val="CommentText"/>
      </w:pPr>
      <w:r>
        <w:rPr>
          <w:rStyle w:val="CommentReference"/>
        </w:rPr>
        <w:annotationRef/>
      </w:r>
      <w:r>
        <w:t>I have the feeling we should work out the difference between R-Mode system and service.</w:t>
      </w:r>
    </w:p>
  </w:comment>
  <w:comment w:id="407" w:author="Hoppe, Michael" w:date="2020-10-14T11:54:00Z" w:initials="HM">
    <w:p w14:paraId="2EDEE250" w14:textId="6C1D89F0" w:rsidR="00CA7A48" w:rsidRDefault="00CA7A48">
      <w:pPr>
        <w:pStyle w:val="CommentText"/>
      </w:pPr>
      <w:r>
        <w:t>For the guideline w</w:t>
      </w:r>
      <w:r>
        <w:rPr>
          <w:rStyle w:val="CommentReference"/>
        </w:rPr>
        <w:annotationRef/>
      </w:r>
      <w:r>
        <w:t>e should refer to R-Mode service</w:t>
      </w:r>
    </w:p>
  </w:comment>
  <w:comment w:id="410" w:author="Gewies, Stefan" w:date="2020-10-08T22:09:00Z" w:initials="SG">
    <w:p w14:paraId="37098F34" w14:textId="77777777" w:rsidR="0043440D" w:rsidRDefault="0043440D">
      <w:pPr>
        <w:pStyle w:val="CommentText"/>
      </w:pPr>
      <w:r>
        <w:rPr>
          <w:rStyle w:val="CommentReference"/>
        </w:rPr>
        <w:annotationRef/>
      </w:r>
      <w:r>
        <w:t>We may not be able to comply with this. R-Mode is a compromise as long as we support the legacy service.</w:t>
      </w:r>
    </w:p>
  </w:comment>
  <w:comment w:id="411" w:author="Hoppe, Michael" w:date="2020-10-14T11:55:00Z" w:initials="HM">
    <w:p w14:paraId="30401F31" w14:textId="3E39641D" w:rsidR="00CA7A48" w:rsidRDefault="00CA7A48">
      <w:pPr>
        <w:pStyle w:val="CommentText"/>
      </w:pPr>
      <w:r>
        <w:rPr>
          <w:rStyle w:val="CommentReference"/>
        </w:rPr>
        <w:annotationRef/>
      </w:r>
      <w:r>
        <w:t>I propose to delete this point</w:t>
      </w:r>
    </w:p>
  </w:comment>
  <w:comment w:id="413" w:author="Gewies, Stefan" w:date="2020-10-08T22:18:00Z" w:initials="SG">
    <w:p w14:paraId="04C78A06" w14:textId="77777777" w:rsidR="0043440D" w:rsidRDefault="0043440D">
      <w:pPr>
        <w:pStyle w:val="CommentText"/>
      </w:pPr>
      <w:r>
        <w:rPr>
          <w:rStyle w:val="CommentReference"/>
        </w:rPr>
        <w:annotationRef/>
      </w:r>
      <w:r>
        <w:t>I think this requirement is better because at the end we need accurate signals. We may remove it because Table 1 is important. For a region with a dense network of stations and good geometry the NMSP may decide to have a slightly different requirement. But this point might give guidance.</w:t>
      </w:r>
    </w:p>
  </w:comment>
  <w:comment w:id="460" w:author="Michael Hoppe" w:date="2019-09-11T14:38:00Z" w:initials="MH">
    <w:p w14:paraId="1FC977B1" w14:textId="77777777" w:rsidR="0043440D" w:rsidRDefault="0043440D">
      <w:pPr>
        <w:pStyle w:val="CommentText"/>
      </w:pPr>
      <w:r>
        <w:rPr>
          <w:rStyle w:val="CommentReference"/>
        </w:rPr>
        <w:annotationRef/>
      </w:r>
      <w:r>
        <w:t>See comments on the workshop result</w:t>
      </w:r>
    </w:p>
  </w:comment>
  <w:comment w:id="461" w:author="Gewies, Stefan" w:date="2020-10-08T23:00:00Z" w:initials="SG">
    <w:p w14:paraId="0F017681" w14:textId="77777777" w:rsidR="0043440D" w:rsidRDefault="0043440D">
      <w:pPr>
        <w:pStyle w:val="CommentText"/>
      </w:pPr>
      <w:r>
        <w:rPr>
          <w:rStyle w:val="CommentReference"/>
        </w:rPr>
        <w:annotationRef/>
      </w:r>
      <w:r>
        <w:t xml:space="preserve">I propose to restructure the document because we have at least 3 R-Mode approaches right now. The main part of the document has to be generic. We need for each R-Mode implementation MF, AIS/ASM/VDES, (maybe VDES in the </w:t>
      </w:r>
      <w:r>
        <w:t>furture) then a description of architecture, Service, required modification, timing and in-band synchronisation, calibration, operational aspects.</w:t>
      </w:r>
    </w:p>
  </w:comment>
  <w:comment w:id="512" w:author="Michael Hoppe" w:date="2019-09-10T17:21:00Z" w:initials="MH">
    <w:p w14:paraId="462BE4FE" w14:textId="77777777" w:rsidR="0043440D" w:rsidRDefault="0043440D">
      <w:pPr>
        <w:pStyle w:val="CommentText"/>
      </w:pPr>
      <w:r>
        <w:rPr>
          <w:rStyle w:val="CommentReference"/>
        </w:rPr>
        <w:annotationRef/>
      </w:r>
      <w:r>
        <w:t>Not only modification,</w:t>
      </w:r>
      <w:r>
        <w:br/>
        <w:t>consider also new R-Mode implementations</w:t>
      </w:r>
    </w:p>
    <w:p w14:paraId="1CFCAB9C" w14:textId="77777777" w:rsidR="0043440D" w:rsidRDefault="0043440D">
      <w:pPr>
        <w:pStyle w:val="CommentText"/>
      </w:pPr>
      <w:r>
        <w:t>Consider to move this part into an annex</w:t>
      </w:r>
    </w:p>
  </w:comment>
  <w:comment w:id="639" w:author="Gewies, Stefan" w:date="2020-10-13T00:22:00Z" w:initials="SG">
    <w:p w14:paraId="1EDBC12A" w14:textId="59A74E41" w:rsidR="0043440D" w:rsidRDefault="0043440D">
      <w:pPr>
        <w:pStyle w:val="CommentText"/>
      </w:pPr>
      <w:r>
        <w:rPr>
          <w:rStyle w:val="CommentReference"/>
        </w:rPr>
        <w:annotationRef/>
      </w:r>
      <w:r>
        <w:t>Change from RMRT to RMST.</w:t>
      </w:r>
    </w:p>
  </w:comment>
  <w:comment w:id="848" w:author="Gewies, Stefan" w:date="2020-10-13T16:16:00Z" w:initials="SG">
    <w:p w14:paraId="2023153B" w14:textId="2D098121" w:rsidR="00A1781E" w:rsidRDefault="00A1781E">
      <w:pPr>
        <w:pStyle w:val="CommentText"/>
      </w:pPr>
      <w:r>
        <w:rPr>
          <w:rStyle w:val="CommentReference"/>
        </w:rPr>
        <w:annotationRef/>
      </w:r>
      <w:r>
        <w:t>Has to be generalised in the future.</w:t>
      </w:r>
    </w:p>
  </w:comment>
  <w:comment w:id="855" w:author="Hoppe, Michael" w:date="2020-10-15T17:38:00Z" w:initials="HM">
    <w:p w14:paraId="42CD8E9F" w14:textId="3B780D0D" w:rsidR="00136813" w:rsidRPr="00136813" w:rsidRDefault="00136813" w:rsidP="00136813">
      <w:pPr>
        <w:pStyle w:val="CommentText"/>
        <w:rPr>
          <w:b/>
        </w:rPr>
      </w:pPr>
      <w:r w:rsidRPr="00136813">
        <w:rPr>
          <w:rStyle w:val="CommentReference"/>
          <w:b/>
        </w:rPr>
        <w:annotationRef/>
      </w:r>
      <w:r w:rsidRPr="00136813">
        <w:rPr>
          <w:b/>
        </w:rPr>
        <w:t>(</w:t>
      </w:r>
      <w:r w:rsidRPr="00136813">
        <w:rPr>
          <w:b/>
        </w:rPr>
        <w:t>Gines Moreno Lopez)</w:t>
      </w:r>
    </w:p>
    <w:p w14:paraId="7110B9AA" w14:textId="2060F617" w:rsidR="00136813" w:rsidRDefault="00136813" w:rsidP="00136813">
      <w:pPr>
        <w:pStyle w:val="CommentText"/>
      </w:pPr>
      <w:r>
        <w:rPr>
          <w:rStyle w:val="CommentReference"/>
        </w:rPr>
        <w:annotationRef/>
      </w:r>
      <w:r>
        <w:t>For me it is difficult to know how this information is used and how synchronise with RMST. You may have a very precise second indication but without further information you don’t know which second corresponds to. I guess that this kind of information is provided in the “data” stream between the timing device and the R-Mode base station.</w:t>
      </w:r>
    </w:p>
    <w:p w14:paraId="722456DF" w14:textId="77259F78" w:rsidR="00136813" w:rsidRDefault="00136813">
      <w:pPr>
        <w:pStyle w:val="CommentText"/>
      </w:pPr>
    </w:p>
  </w:comment>
  <w:comment w:id="858" w:author="kaisu.heikonen" w:date="2020-10-07T22:56:00Z" w:initials="ka">
    <w:p w14:paraId="2019633C" w14:textId="77777777" w:rsidR="0043440D" w:rsidRDefault="0043440D">
      <w:r>
        <w:t>Why the 1PPS line is dashed (optional) although text states that VDES base station has to use it?</w:t>
      </w:r>
      <w:r>
        <w:annotationRef/>
      </w:r>
    </w:p>
  </w:comment>
  <w:comment w:id="859" w:author="michael.hoppe" w:date="2020-10-08T10:00:00Z" w:initials="mi">
    <w:p w14:paraId="0900B3F7" w14:textId="77777777" w:rsidR="0043440D" w:rsidRDefault="0043440D">
      <w:r>
        <w:t xml:space="preserve">This was a result from discussion with Cato from Kongsberg during the R-Mode Workshop. I think there is a clear Need. May Need more discussion in WG3 and ENAV WG. </w:t>
      </w:r>
      <w:r>
        <w:annotationRef/>
      </w:r>
    </w:p>
  </w:comment>
  <w:comment w:id="889" w:author="Michael Hoppe" w:date="2019-09-11T14:37:00Z" w:initials="MH">
    <w:p w14:paraId="7B04C2EC" w14:textId="77777777" w:rsidR="0043440D" w:rsidRDefault="0043440D">
      <w:pPr>
        <w:pStyle w:val="CommentText"/>
      </w:pPr>
      <w:r>
        <w:rPr>
          <w:rStyle w:val="CommentReference"/>
        </w:rPr>
        <w:annotationRef/>
      </w:r>
      <w:r>
        <w:t>See comments on the workshop result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5240D5A" w15:done="0"/>
  <w15:commentEx w15:paraId="73210DE2" w15:done="0"/>
  <w15:commentEx w15:paraId="561E8F49" w15:done="0"/>
  <w15:commentEx w15:paraId="6D6BCAD8" w15:done="0"/>
  <w15:commentEx w15:paraId="5B51ACD0" w15:done="0"/>
  <w15:commentEx w15:paraId="675F9A93" w15:done="0"/>
  <w15:commentEx w15:paraId="48317EBE" w15:done="0"/>
  <w15:commentEx w15:paraId="2DD810C6" w15:done="0"/>
  <w15:commentEx w15:paraId="550835EC" w15:done="0"/>
  <w15:commentEx w15:paraId="2EDEE250" w15:paraIdParent="550835EC" w15:done="0"/>
  <w15:commentEx w15:paraId="37098F34" w15:done="0"/>
  <w15:commentEx w15:paraId="30401F31" w15:paraIdParent="37098F34" w15:done="0"/>
  <w15:commentEx w15:paraId="04C78A06" w15:done="0"/>
  <w15:commentEx w15:paraId="1FC977B1" w15:done="0"/>
  <w15:commentEx w15:paraId="0F017681" w15:done="0"/>
  <w15:commentEx w15:paraId="1CFCAB9C" w15:done="0"/>
  <w15:commentEx w15:paraId="1EDBC12A" w15:done="0"/>
  <w15:commentEx w15:paraId="2023153B" w15:done="0"/>
  <w15:commentEx w15:paraId="722456DF" w15:done="0"/>
  <w15:commentEx w15:paraId="2019633C" w15:done="0"/>
  <w15:commentEx w15:paraId="0900B3F7" w15:done="0"/>
  <w15:commentEx w15:paraId="7B04C2E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5240D5A" w16cid:durableId="232F4FE3"/>
  <w16cid:commentId w16cid:paraId="73210DE2" w16cid:durableId="232F4FE4"/>
  <w16cid:commentId w16cid:paraId="561E8F49" w16cid:durableId="232F4FE5"/>
  <w16cid:commentId w16cid:paraId="6D6BCAD8" w16cid:durableId="232F4FE6"/>
  <w16cid:commentId w16cid:paraId="5B51ACD0" w16cid:durableId="232F4FE7"/>
  <w16cid:commentId w16cid:paraId="675F9A93" w16cid:durableId="232F4FE8"/>
  <w16cid:commentId w16cid:paraId="48317EBE" w16cid:durableId="232F4FE9"/>
  <w16cid:commentId w16cid:paraId="2DD810C6" w16cid:durableId="232F4FEA"/>
  <w16cid:commentId w16cid:paraId="550835EC" w16cid:durableId="232F4FEB"/>
  <w16cid:commentId w16cid:paraId="2EDEE250" w16cid:durableId="23D7D097"/>
  <w16cid:commentId w16cid:paraId="37098F34" w16cid:durableId="232F4FEC"/>
  <w16cid:commentId w16cid:paraId="30401F31" w16cid:durableId="23D7D099"/>
  <w16cid:commentId w16cid:paraId="04C78A06" w16cid:durableId="232F4FED"/>
  <w16cid:commentId w16cid:paraId="1FC977B1" w16cid:durableId="232F4FEE"/>
  <w16cid:commentId w16cid:paraId="0F017681" w16cid:durableId="232F4FEF"/>
  <w16cid:commentId w16cid:paraId="1CFCAB9C" w16cid:durableId="232F4FF0"/>
  <w16cid:commentId w16cid:paraId="1EDBC12A" w16cid:durableId="232F71D8"/>
  <w16cid:commentId w16cid:paraId="2023153B" w16cid:durableId="23305149"/>
  <w16cid:commentId w16cid:paraId="722456DF" w16cid:durableId="23D7D0A0"/>
  <w16cid:commentId w16cid:paraId="2019633C" w16cid:durableId="232F4FF4"/>
  <w16cid:commentId w16cid:paraId="0900B3F7" w16cid:durableId="232F4FF5"/>
  <w16cid:commentId w16cid:paraId="7B04C2EC" w16cid:durableId="232F4FF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FF7856" w14:textId="77777777" w:rsidR="004D7C42" w:rsidRDefault="004D7C42">
      <w:r>
        <w:separator/>
      </w:r>
    </w:p>
    <w:p w14:paraId="78B8462B" w14:textId="77777777" w:rsidR="004D7C42" w:rsidRDefault="004D7C42"/>
  </w:endnote>
  <w:endnote w:type="continuationSeparator" w:id="0">
    <w:p w14:paraId="604E8B32" w14:textId="77777777" w:rsidR="004D7C42" w:rsidRDefault="004D7C42">
      <w:r>
        <w:continuationSeparator/>
      </w:r>
    </w:p>
    <w:p w14:paraId="403ED488" w14:textId="77777777" w:rsidR="004D7C42" w:rsidRDefault="004D7C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SymbolMT">
    <w:altName w:val="Microsoft JhengHei"/>
    <w:panose1 w:val="00000000000000000000"/>
    <w:charset w:val="88"/>
    <w:family w:val="auto"/>
    <w:notTrueType/>
    <w:pitch w:val="default"/>
    <w:sig w:usb0="00000000" w:usb1="08080000" w:usb2="00000010" w:usb3="00000000" w:csb0="001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B5C1F2" w14:textId="77777777" w:rsidR="0043440D" w:rsidRDefault="0043440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DE585A" w14:textId="77777777" w:rsidR="0043440D" w:rsidRDefault="0043440D">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CF03CDA" w14:textId="77777777" w:rsidR="0043440D" w:rsidRDefault="0043440D">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75B4DF7" w14:textId="77777777" w:rsidR="0043440D" w:rsidRDefault="0043440D">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4CABD3F" w14:textId="77777777" w:rsidR="0043440D" w:rsidRDefault="0043440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770076" w14:textId="77777777" w:rsidR="0043440D" w:rsidRDefault="0043440D">
    <w:pPr>
      <w:pStyle w:val="Footer"/>
    </w:pPr>
    <w:r>
      <w:rPr>
        <w:noProof/>
        <w:lang w:val="de-DE" w:eastAsia="de-DE"/>
      </w:rPr>
      <mc:AlternateContent>
        <mc:Choice Requires="wps">
          <w:drawing>
            <wp:anchor distT="0" distB="0" distL="114300" distR="114300" simplePos="0" relativeHeight="251649536" behindDoc="0" locked="0" layoutInCell="1" allowOverlap="1" wp14:anchorId="4A4C782A" wp14:editId="72AAC20A">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w:pict w14:anchorId="414B05CE">
            <v:line id="Connecteur droit 11"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00558c [3204]" strokeweight="1pt" from="17pt,728.3pt" to="578.25pt,728.3pt" w14:anchorId="67F24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w10:wrap anchorx="page" anchory="page"/>
            </v:line>
          </w:pict>
        </mc:Fallback>
      </mc:AlternateContent>
    </w:r>
  </w:p>
  <w:p w14:paraId="5D5997EA" w14:textId="77777777" w:rsidR="0043440D" w:rsidRDefault="0043440D">
    <w:pPr>
      <w:pStyle w:val="Footer"/>
    </w:pPr>
    <w:r>
      <w:rPr>
        <w:noProof/>
        <w:lang w:val="de-DE" w:eastAsia="de-DE"/>
      </w:rPr>
      <w:drawing>
        <wp:anchor distT="0" distB="0" distL="114300" distR="114300" simplePos="0" relativeHeight="251648512" behindDoc="1" locked="0" layoutInCell="1" allowOverlap="1" wp14:anchorId="1BE2F139" wp14:editId="6C4CC749">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5125DF2C" w14:textId="77777777" w:rsidR="0043440D" w:rsidRDefault="0043440D">
    <w:pPr>
      <w:pStyle w:val="Footer"/>
    </w:pPr>
  </w:p>
  <w:p w14:paraId="34EF7BCB" w14:textId="77777777" w:rsidR="0043440D" w:rsidRDefault="0043440D">
    <w:pPr>
      <w:pStyle w:val="Footer"/>
    </w:pPr>
  </w:p>
  <w:p w14:paraId="626CE84C" w14:textId="77777777" w:rsidR="0043440D" w:rsidRDefault="004344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3B191" w14:textId="77777777" w:rsidR="0043440D" w:rsidRDefault="0043440D">
    <w:pPr>
      <w:pStyle w:val="Footerlandscape"/>
    </w:pPr>
    <w:r>
      <w:rPr>
        <w:noProof/>
        <w:lang w:val="de-DE" w:eastAsia="de-DE"/>
      </w:rPr>
      <mc:AlternateContent>
        <mc:Choice Requires="wps">
          <w:drawing>
            <wp:anchor distT="0" distB="0" distL="114300" distR="114300" simplePos="0" relativeHeight="251653632" behindDoc="0" locked="0" layoutInCell="1" allowOverlap="1" wp14:anchorId="5A072DA9" wp14:editId="606F9CD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2DBB1C4B">
            <v:line id="Connecteur droit 11"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00558c [3204]" strokeweight="1pt" from="22.2pt,782.85pt" to="583.45pt,782.85pt" w14:anchorId="1C1A08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w10:wrap anchorx="page" anchory="page"/>
            </v:line>
          </w:pict>
        </mc:Fallback>
      </mc:AlternateContent>
    </w:r>
  </w:p>
  <w:p w14:paraId="474FCEC8" w14:textId="77777777" w:rsidR="0043440D" w:rsidRDefault="0043440D">
    <w:pPr>
      <w:pStyle w:val="Footerlandscape"/>
      <w:rPr>
        <w:rStyle w:val="PageNumber"/>
        <w:szCs w:val="15"/>
        <w:lang w:val="da-DK"/>
      </w:rPr>
    </w:pPr>
    <w:r>
      <w:rPr>
        <w:szCs w:val="15"/>
      </w:rPr>
      <w:fldChar w:fldCharType="begin"/>
    </w:r>
    <w:r>
      <w:rPr>
        <w:szCs w:val="15"/>
        <w:lang w:val="da-DK"/>
      </w:rPr>
      <w:instrText xml:space="preserve"> STYLEREF "Document title" \* MERGEFORMAT </w:instrText>
    </w:r>
    <w:r>
      <w:rPr>
        <w:szCs w:val="15"/>
      </w:rPr>
      <w:fldChar w:fldCharType="separate"/>
    </w:r>
    <w:r>
      <w:rPr>
        <w:b w:val="0"/>
        <w:bCs/>
        <w:noProof/>
        <w:szCs w:val="15"/>
        <w:lang w:val="da-DK"/>
      </w:rPr>
      <w:t>Fejl! Brug fanen Startside til at anvende Document title på teksten, der skal vises her.</w:t>
    </w:r>
    <w:r>
      <w:rPr>
        <w:szCs w:val="15"/>
      </w:rPr>
      <w:fldChar w:fldCharType="end"/>
    </w:r>
    <w:r>
      <w:rPr>
        <w:szCs w:val="15"/>
        <w:lang w:val="da-DK"/>
      </w:rPr>
      <w:t xml:space="preserve"> </w:t>
    </w:r>
    <w:r>
      <w:rPr>
        <w:szCs w:val="15"/>
      </w:rPr>
      <w:fldChar w:fldCharType="begin"/>
    </w:r>
    <w:r>
      <w:rPr>
        <w:szCs w:val="15"/>
        <w:lang w:val="da-DK"/>
      </w:rPr>
      <w:instrText xml:space="preserve"> STYLEREF "Document number" \* MERGEFORMAT </w:instrText>
    </w:r>
    <w:r>
      <w:rPr>
        <w:szCs w:val="15"/>
      </w:rPr>
      <w:fldChar w:fldCharType="separate"/>
    </w:r>
    <w:r>
      <w:rPr>
        <w:noProof/>
        <w:szCs w:val="15"/>
        <w:lang w:val="da-DK"/>
      </w:rPr>
      <w:t>DRAFT</w:t>
    </w:r>
    <w:r>
      <w:rPr>
        <w:szCs w:val="15"/>
      </w:rPr>
      <w:fldChar w:fldCharType="end"/>
    </w:r>
    <w:r>
      <w:rPr>
        <w:szCs w:val="15"/>
        <w:lang w:val="da-DK"/>
      </w:rPr>
      <w:t xml:space="preserve"> – </w:t>
    </w:r>
    <w:r>
      <w:rPr>
        <w:szCs w:val="15"/>
      </w:rPr>
      <w:fldChar w:fldCharType="begin"/>
    </w:r>
    <w:r>
      <w:rPr>
        <w:szCs w:val="15"/>
        <w:lang w:val="da-DK"/>
      </w:rPr>
      <w:instrText xml:space="preserve"> STYLEREF Subtitle \* MERGEFORMAT </w:instrText>
    </w:r>
    <w:r>
      <w:rPr>
        <w:szCs w:val="15"/>
      </w:rPr>
      <w:fldChar w:fldCharType="separate"/>
    </w:r>
    <w:r>
      <w:rPr>
        <w:b w:val="0"/>
        <w:bCs/>
        <w:noProof/>
        <w:szCs w:val="15"/>
        <w:lang w:val="da-DK"/>
      </w:rPr>
      <w:t>Fejl! Brug fanen Startside til at anvende Subtitle på teksten, der skal vises her.</w:t>
    </w:r>
    <w:r>
      <w:rPr>
        <w:szCs w:val="15"/>
      </w:rPr>
      <w:fldChar w:fldCharType="end"/>
    </w:r>
  </w:p>
  <w:p w14:paraId="5BBCB6F4" w14:textId="77777777" w:rsidR="0043440D" w:rsidRDefault="0043440D">
    <w:pPr>
      <w:pStyle w:val="Footerlandscape"/>
      <w:rPr>
        <w:szCs w:val="15"/>
      </w:rPr>
    </w:pPr>
    <w:r>
      <w:rPr>
        <w:szCs w:val="15"/>
      </w:rPr>
      <w:fldChar w:fldCharType="begin"/>
    </w:r>
    <w:r>
      <w:rPr>
        <w:szCs w:val="15"/>
      </w:rPr>
      <w:instrText xml:space="preserve"> STYLEREF "Edition number" \* MERGEFORMAT </w:instrText>
    </w:r>
    <w:r>
      <w:rPr>
        <w:szCs w:val="15"/>
      </w:rPr>
      <w:fldChar w:fldCharType="separate"/>
    </w:r>
    <w:r>
      <w:rPr>
        <w:noProof/>
        <w:szCs w:val="15"/>
      </w:rPr>
      <w:t>Edition x.x</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noProof/>
        <w:szCs w:val="15"/>
      </w:rPr>
      <w:t>3</w:t>
    </w:r>
    <w:r>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E8943" w14:textId="77777777" w:rsidR="0043440D" w:rsidRDefault="0043440D">
    <w:pPr>
      <w:pStyle w:val="Footer"/>
      <w:rPr>
        <w:sz w:val="15"/>
        <w:szCs w:val="15"/>
      </w:rPr>
    </w:pPr>
  </w:p>
  <w:p w14:paraId="68B49758" w14:textId="77777777" w:rsidR="0043440D" w:rsidRDefault="0043440D">
    <w:pPr>
      <w:pStyle w:val="Footerportrait"/>
    </w:pPr>
  </w:p>
  <w:p w14:paraId="731EFA29" w14:textId="1B0DB175" w:rsidR="0043440D" w:rsidRDefault="00136813">
    <w:pPr>
      <w:pStyle w:val="Footerportrait"/>
      <w:rPr>
        <w:rStyle w:val="PageNumber"/>
        <w:szCs w:val="15"/>
      </w:rPr>
    </w:pPr>
    <w:fldSimple w:instr=" STYLEREF &quot;Document type&quot; \* MERGEFORMAT ">
      <w:r w:rsidR="00A055F1">
        <w:t>IALA Guideline</w:t>
      </w:r>
    </w:fldSimple>
    <w:r w:rsidR="0043440D">
      <w:t xml:space="preserve"> </w:t>
    </w:r>
    <w:fldSimple w:instr=" STYLEREF &quot;Document number&quot; \* MERGEFORMAT ">
      <w:r w:rsidR="00A055F1">
        <w:t>DRAFT</w:t>
      </w:r>
    </w:fldSimple>
    <w:r w:rsidR="0043440D">
      <w:t xml:space="preserve"> – </w:t>
    </w:r>
    <w:r w:rsidR="0043440D">
      <w:fldChar w:fldCharType="begin"/>
    </w:r>
    <w:r w:rsidR="0043440D">
      <w:instrText xml:space="preserve"> STYLEREF "Document name" \* MERGEFORMAT </w:instrText>
    </w:r>
    <w:r w:rsidR="0043440D">
      <w:fldChar w:fldCharType="separate"/>
    </w:r>
    <w:r w:rsidR="00A055F1">
      <w:rPr>
        <w:b w:val="0"/>
        <w:bCs/>
      </w:rPr>
      <w:t>Error! No text of specified style in document.</w:t>
    </w:r>
    <w:r w:rsidR="0043440D">
      <w:fldChar w:fldCharType="end"/>
    </w:r>
  </w:p>
  <w:p w14:paraId="066FE604" w14:textId="5BBA7F6E" w:rsidR="0043440D" w:rsidRDefault="0043440D">
    <w:pPr>
      <w:pStyle w:val="Footerportrait"/>
      <w:rPr>
        <w:lang w:val="fr-FR"/>
      </w:rPr>
    </w:pPr>
    <w:r>
      <w:fldChar w:fldCharType="begin"/>
    </w:r>
    <w:r>
      <w:rPr>
        <w:lang w:val="fr-FR"/>
      </w:rPr>
      <w:instrText xml:space="preserve"> STYLEREF "Edition number" \* MERGEFORMAT </w:instrText>
    </w:r>
    <w:r>
      <w:fldChar w:fldCharType="separate"/>
    </w:r>
    <w:r w:rsidR="00A055F1">
      <w:rPr>
        <w:lang w:val="fr-FR"/>
      </w:rPr>
      <w:t>Edition x.x</w:t>
    </w:r>
    <w:r>
      <w:fldChar w:fldCharType="end"/>
    </w:r>
    <w:r>
      <w:rPr>
        <w:lang w:val="fr-FR"/>
      </w:rPr>
      <w:t xml:space="preserve">  </w:t>
    </w:r>
    <w:r>
      <w:fldChar w:fldCharType="begin"/>
    </w:r>
    <w:r>
      <w:rPr>
        <w:lang w:val="fr-FR"/>
      </w:rPr>
      <w:instrText xml:space="preserve"> STYLEREF "Document date" \* MERGEFORMAT </w:instrText>
    </w:r>
    <w:r>
      <w:fldChar w:fldCharType="separate"/>
    </w:r>
    <w:r w:rsidR="00A055F1">
      <w:rPr>
        <w:lang w:val="fr-FR"/>
      </w:rPr>
      <w:t>Document date</w:t>
    </w:r>
    <w:r>
      <w:fldChar w:fldCharType="end"/>
    </w:r>
    <w:r>
      <w:rPr>
        <w:lang w:val="fr-FR"/>
      </w:rPr>
      <w:tab/>
      <w:t xml:space="preserve">P </w:t>
    </w:r>
    <w:r>
      <w:rPr>
        <w:rStyle w:val="PageNumber"/>
        <w:szCs w:val="15"/>
      </w:rPr>
      <w:fldChar w:fldCharType="begin"/>
    </w:r>
    <w:r>
      <w:rPr>
        <w:rStyle w:val="PageNumber"/>
        <w:szCs w:val="15"/>
        <w:lang w:val="fr-FR"/>
      </w:rPr>
      <w:instrText xml:space="preserve">PAGE  </w:instrText>
    </w:r>
    <w:r>
      <w:rPr>
        <w:rStyle w:val="PageNumber"/>
        <w:szCs w:val="15"/>
      </w:rPr>
      <w:fldChar w:fldCharType="separate"/>
    </w:r>
    <w:r w:rsidR="00136813">
      <w:rPr>
        <w:rStyle w:val="PageNumber"/>
        <w:szCs w:val="15"/>
        <w:lang w:val="fr-FR"/>
      </w:rPr>
      <w:t>4</w:t>
    </w:r>
    <w:r>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832C1" w14:textId="77777777" w:rsidR="0043440D" w:rsidRDefault="0043440D">
    <w:pPr>
      <w:pStyle w:val="Footer"/>
    </w:pPr>
  </w:p>
  <w:p w14:paraId="59AFCEAF" w14:textId="77777777" w:rsidR="0043440D" w:rsidRDefault="0043440D">
    <w:pPr>
      <w:pStyle w:val="Footerportrait"/>
    </w:pPr>
  </w:p>
  <w:p w14:paraId="4898EEBC" w14:textId="2F72F6DB" w:rsidR="0043440D" w:rsidRDefault="00136813">
    <w:pPr>
      <w:pStyle w:val="Footerportrait"/>
      <w:rPr>
        <w:rStyle w:val="PageNumber"/>
        <w:szCs w:val="15"/>
      </w:rPr>
    </w:pPr>
    <w:fldSimple w:instr=" STYLEREF &quot;Document type&quot; \* MERGEFORMAT ">
      <w:r w:rsidR="00A055F1">
        <w:t>IALA Guideline</w:t>
      </w:r>
    </w:fldSimple>
    <w:r w:rsidR="0043440D">
      <w:t xml:space="preserve"> </w:t>
    </w:r>
    <w:fldSimple w:instr=" STYLEREF &quot;Document number&quot; \* MERGEFORMAT ">
      <w:r w:rsidR="00A055F1">
        <w:t>DRAFT</w:t>
      </w:r>
    </w:fldSimple>
    <w:r w:rsidR="0043440D">
      <w:t xml:space="preserve"> – </w:t>
    </w:r>
    <w:r w:rsidR="0043440D">
      <w:fldChar w:fldCharType="begin"/>
    </w:r>
    <w:r w:rsidR="0043440D">
      <w:instrText xml:space="preserve"> STYLEREF "Document name" \* MERGEFORMAT </w:instrText>
    </w:r>
    <w:r w:rsidR="0043440D">
      <w:fldChar w:fldCharType="separate"/>
    </w:r>
    <w:r w:rsidR="00A055F1">
      <w:rPr>
        <w:b w:val="0"/>
        <w:bCs/>
      </w:rPr>
      <w:t>Error! No text of specified style in document.</w:t>
    </w:r>
    <w:r w:rsidR="0043440D">
      <w:fldChar w:fldCharType="end"/>
    </w:r>
  </w:p>
  <w:p w14:paraId="2E0B7000" w14:textId="69478A25" w:rsidR="0043440D" w:rsidRDefault="00136813">
    <w:pPr>
      <w:pStyle w:val="Footerportrait"/>
    </w:pPr>
    <w:fldSimple w:instr=" STYLEREF &quot;Edition number&quot; \* MERGEFORMAT ">
      <w:r w:rsidR="00A055F1">
        <w:t>Edition x.x</w:t>
      </w:r>
    </w:fldSimple>
    <w:r w:rsidR="0043440D">
      <w:tab/>
      <w:t xml:space="preserve">P </w:t>
    </w:r>
    <w:r w:rsidR="0043440D">
      <w:rPr>
        <w:rStyle w:val="PageNumber"/>
        <w:szCs w:val="15"/>
      </w:rPr>
      <w:fldChar w:fldCharType="begin"/>
    </w:r>
    <w:r w:rsidR="0043440D">
      <w:rPr>
        <w:rStyle w:val="PageNumber"/>
        <w:szCs w:val="15"/>
      </w:rPr>
      <w:instrText xml:space="preserve">PAGE  </w:instrText>
    </w:r>
    <w:r w:rsidR="0043440D">
      <w:rPr>
        <w:rStyle w:val="PageNumber"/>
        <w:szCs w:val="15"/>
      </w:rPr>
      <w:fldChar w:fldCharType="separate"/>
    </w:r>
    <w:r>
      <w:rPr>
        <w:rStyle w:val="PageNumber"/>
        <w:szCs w:val="15"/>
      </w:rPr>
      <w:t>3</w:t>
    </w:r>
    <w:r w:rsidR="0043440D">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8D26C" w14:textId="77777777" w:rsidR="0043440D" w:rsidRDefault="0043440D">
    <w:pPr>
      <w:pStyle w:val="Footer"/>
    </w:pPr>
  </w:p>
  <w:p w14:paraId="5F5D7324" w14:textId="77777777" w:rsidR="0043440D" w:rsidRDefault="0043440D">
    <w:pPr>
      <w:pStyle w:val="Footerportrait"/>
    </w:pPr>
  </w:p>
  <w:p w14:paraId="1F171A3A" w14:textId="2E9B4B7B" w:rsidR="0043440D" w:rsidRPr="007F6EA0" w:rsidRDefault="0043440D">
    <w:pPr>
      <w:pStyle w:val="Footerportrait"/>
      <w:rPr>
        <w:lang w:val="de-DE"/>
      </w:rPr>
    </w:pPr>
    <w:r>
      <w:fldChar w:fldCharType="begin"/>
    </w:r>
    <w:r w:rsidRPr="007F6EA0">
      <w:rPr>
        <w:lang w:val="de-DE"/>
      </w:rPr>
      <w:instrText xml:space="preserve"> STYLEREF "Document type" \* MERGEFORMAT </w:instrText>
    </w:r>
    <w:r>
      <w:fldChar w:fldCharType="separate"/>
    </w:r>
    <w:r w:rsidR="00A055F1">
      <w:rPr>
        <w:lang w:val="de-DE"/>
      </w:rPr>
      <w:t>IALA Guideline</w:t>
    </w:r>
    <w:r>
      <w:fldChar w:fldCharType="end"/>
    </w:r>
    <w:r w:rsidRPr="007F6EA0">
      <w:rPr>
        <w:lang w:val="de-DE"/>
      </w:rPr>
      <w:t xml:space="preserve"> </w:t>
    </w:r>
    <w:r>
      <w:fldChar w:fldCharType="begin"/>
    </w:r>
    <w:r w:rsidRPr="007F6EA0">
      <w:rPr>
        <w:lang w:val="de-DE"/>
      </w:rPr>
      <w:instrText xml:space="preserve"> STYLEREF "Document number" \* MERGEFORMAT </w:instrText>
    </w:r>
    <w:r>
      <w:fldChar w:fldCharType="separate"/>
    </w:r>
    <w:r w:rsidR="00A055F1">
      <w:rPr>
        <w:lang w:val="de-DE"/>
      </w:rPr>
      <w:t>DRAFT</w:t>
    </w:r>
    <w:r>
      <w:fldChar w:fldCharType="end"/>
    </w:r>
    <w:r w:rsidRPr="007F6EA0">
      <w:rPr>
        <w:lang w:val="de-DE"/>
      </w:rPr>
      <w:t xml:space="preserve"> – </w:t>
    </w:r>
    <w:r>
      <w:fldChar w:fldCharType="begin"/>
    </w:r>
    <w:r w:rsidRPr="007F6EA0">
      <w:rPr>
        <w:lang w:val="de-DE"/>
      </w:rPr>
      <w:instrText xml:space="preserve"> STYLEREF "Document name" \* MERGEFORMAT </w:instrText>
    </w:r>
    <w:r>
      <w:fldChar w:fldCharType="separate"/>
    </w:r>
    <w:r w:rsidR="00A055F1">
      <w:rPr>
        <w:b w:val="0"/>
        <w:bCs/>
      </w:rPr>
      <w:t>Error! No text of specified style in document.</w:t>
    </w:r>
    <w:r>
      <w:fldChar w:fldCharType="end"/>
    </w:r>
    <w:r w:rsidRPr="007F6EA0">
      <w:rPr>
        <w:lang w:val="de-DE"/>
      </w:rPr>
      <w:tab/>
    </w:r>
  </w:p>
  <w:p w14:paraId="5455D6FF" w14:textId="6AB7E496" w:rsidR="0043440D" w:rsidRDefault="0043440D">
    <w:pPr>
      <w:pStyle w:val="Footerportrait"/>
      <w:rPr>
        <w:lang w:val="fr-FR"/>
      </w:rPr>
    </w:pPr>
    <w:r>
      <w:fldChar w:fldCharType="begin"/>
    </w:r>
    <w:r>
      <w:rPr>
        <w:lang w:val="fr-FR"/>
      </w:rPr>
      <w:instrText xml:space="preserve"> STYLEREF "Edition number" \* MERGEFORMAT </w:instrText>
    </w:r>
    <w:r>
      <w:fldChar w:fldCharType="separate"/>
    </w:r>
    <w:r w:rsidR="00A055F1">
      <w:rPr>
        <w:lang w:val="fr-FR"/>
      </w:rPr>
      <w:t>Edition x.x</w:t>
    </w:r>
    <w:r>
      <w:fldChar w:fldCharType="end"/>
    </w:r>
    <w:r>
      <w:rPr>
        <w:lang w:val="fr-FR"/>
      </w:rPr>
      <w:t xml:space="preserve">  </w:t>
    </w:r>
    <w:r>
      <w:fldChar w:fldCharType="begin"/>
    </w:r>
    <w:r>
      <w:rPr>
        <w:lang w:val="fr-FR"/>
      </w:rPr>
      <w:instrText xml:space="preserve"> STYLEREF "Document date" \* MERGEFORMAT </w:instrText>
    </w:r>
    <w:r>
      <w:fldChar w:fldCharType="separate"/>
    </w:r>
    <w:r w:rsidR="00A055F1">
      <w:rPr>
        <w:lang w:val="fr-FR"/>
      </w:rPr>
      <w:t>Document date</w:t>
    </w:r>
    <w:r>
      <w:fldChar w:fldCharType="end"/>
    </w:r>
    <w:r>
      <w:rPr>
        <w:lang w:val="fr-FR"/>
      </w:rPr>
      <w:tab/>
    </w:r>
    <w:r>
      <w:rPr>
        <w:rStyle w:val="PageNumber"/>
        <w:szCs w:val="15"/>
        <w:lang w:val="fr-FR"/>
      </w:rPr>
      <w:t xml:space="preserve">P </w:t>
    </w:r>
    <w:r>
      <w:rPr>
        <w:rStyle w:val="PageNumber"/>
        <w:szCs w:val="15"/>
      </w:rPr>
      <w:fldChar w:fldCharType="begin"/>
    </w:r>
    <w:r>
      <w:rPr>
        <w:rStyle w:val="PageNumber"/>
        <w:szCs w:val="15"/>
        <w:lang w:val="fr-FR"/>
      </w:rPr>
      <w:instrText xml:space="preserve">PAGE  </w:instrText>
    </w:r>
    <w:r>
      <w:rPr>
        <w:rStyle w:val="PageNumber"/>
        <w:szCs w:val="15"/>
      </w:rPr>
      <w:fldChar w:fldCharType="separate"/>
    </w:r>
    <w:r w:rsidR="00136813">
      <w:rPr>
        <w:rStyle w:val="PageNumber"/>
        <w:szCs w:val="15"/>
        <w:lang w:val="fr-FR"/>
      </w:rPr>
      <w:t>21</w:t>
    </w:r>
    <w:r>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9F43C2" w14:textId="77777777" w:rsidR="004D7C42" w:rsidRDefault="004D7C42">
      <w:r>
        <w:separator/>
      </w:r>
    </w:p>
    <w:p w14:paraId="4EF7488F" w14:textId="77777777" w:rsidR="004D7C42" w:rsidRDefault="004D7C42"/>
  </w:footnote>
  <w:footnote w:type="continuationSeparator" w:id="0">
    <w:p w14:paraId="585B28D1" w14:textId="77777777" w:rsidR="004D7C42" w:rsidRDefault="004D7C42">
      <w:r>
        <w:continuationSeparator/>
      </w:r>
    </w:p>
    <w:p w14:paraId="3C39C274" w14:textId="77777777" w:rsidR="004D7C42" w:rsidRDefault="004D7C42"/>
  </w:footnote>
  <w:footnote w:id="1">
    <w:p w14:paraId="2D45C985" w14:textId="77777777" w:rsidR="0043440D" w:rsidDel="00BD3709" w:rsidRDefault="0043440D" w:rsidP="00C8604D">
      <w:pPr>
        <w:pStyle w:val="FootnoteText"/>
        <w:rPr>
          <w:ins w:id="620" w:author="Gewies, Stefan" w:date="2020-10-13T00:31:00Z"/>
          <w:del w:id="621" w:author="Gewies, Stefan" w:date="2020-10-13T01:01:00Z"/>
          <w:lang w:val="en-US"/>
        </w:rPr>
      </w:pPr>
      <w:ins w:id="622" w:author="Gewies, Stefan" w:date="2020-10-13T00:31:00Z">
        <w:del w:id="623" w:author="Gewies, Stefan" w:date="2020-10-13T01:01:00Z">
          <w:r w:rsidDel="00BD3709">
            <w:rPr>
              <w:rStyle w:val="FootnoteReference"/>
            </w:rPr>
            <w:footnoteRef/>
          </w:r>
          <w:r w:rsidDel="00BD3709">
            <w:rPr>
              <w:lang w:val="en-US"/>
            </w:rPr>
            <w:delText xml:space="preserve"> This approach faces the problem that UTC, which would be best choice as R-Mode reference time, is not defined continuously.</w:delText>
          </w:r>
        </w:del>
      </w:ins>
    </w:p>
  </w:footnote>
  <w:footnote w:id="2">
    <w:p w14:paraId="6A94C314" w14:textId="77777777" w:rsidR="0043440D" w:rsidDel="00C8604D" w:rsidRDefault="0043440D">
      <w:pPr>
        <w:pStyle w:val="FootnoteText"/>
        <w:rPr>
          <w:del w:id="730" w:author="Gewies, Stefan" w:date="2020-10-13T00:30:00Z"/>
          <w:lang w:val="en-US"/>
        </w:rPr>
      </w:pPr>
      <w:del w:id="731" w:author="Gewies, Stefan" w:date="2020-10-13T00:30:00Z">
        <w:r w:rsidDel="00C8604D">
          <w:rPr>
            <w:rStyle w:val="FootnoteReference"/>
          </w:rPr>
          <w:footnoteRef/>
        </w:r>
        <w:r w:rsidDel="00C8604D">
          <w:rPr>
            <w:lang w:val="en-US"/>
          </w:rPr>
          <w:delText xml:space="preserve"> This approach faces the problem that UTC, which would be best choice as R-Mode reference time, is not defined continuously.</w:delText>
        </w:r>
      </w:del>
    </w:p>
  </w:footnote>
  <w:footnote w:id="3">
    <w:p w14:paraId="680CC47C" w14:textId="77777777" w:rsidR="0043440D" w:rsidRDefault="0043440D">
      <w:pPr>
        <w:pStyle w:val="FootnoteText"/>
        <w:rPr>
          <w:lang w:val="sv-SE"/>
        </w:rPr>
      </w:pPr>
      <w:r>
        <w:rPr>
          <w:rStyle w:val="FootnoteReference"/>
        </w:rPr>
        <w:footnoteRef/>
      </w:r>
      <w:r>
        <w:rPr>
          <w:lang w:val="en-US"/>
        </w:rPr>
        <w:t xml:space="preserve"> </w:t>
      </w:r>
      <w:r>
        <w:rPr>
          <w:lang w:val="sv-SE"/>
        </w:rPr>
        <w:t>IEEE-1588</w:t>
      </w:r>
    </w:p>
  </w:footnote>
  <w:footnote w:id="4">
    <w:p w14:paraId="4CDAAA4E" w14:textId="77777777" w:rsidR="0043440D" w:rsidRDefault="0043440D">
      <w:pPr>
        <w:pStyle w:val="FootnoteText"/>
        <w:rPr>
          <w:lang w:val="en-US"/>
        </w:rPr>
      </w:pPr>
      <w:r>
        <w:rPr>
          <w:rStyle w:val="FootnoteReference"/>
        </w:rPr>
        <w:footnoteRef/>
      </w:r>
      <w:r>
        <w:rPr>
          <w:lang w:val="en-US"/>
        </w:rPr>
        <w:t xml:space="preserve"> The use of PT receiver solutions to access GNSS system time is in general discouraged.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ADFA67" w14:textId="77777777" w:rsidR="0043440D" w:rsidRDefault="00A055F1">
    <w:pPr>
      <w:pStyle w:val="Header"/>
    </w:pPr>
    <w:r>
      <w:rPr>
        <w:noProof/>
      </w:rPr>
      <w:pict w14:anchorId="7A365F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0" o:spid="_x0000_s2050" type="#_x0000_t136" style="position:absolute;margin-left:0;margin-top:0;width:571.4pt;height:87.9pt;rotation:315;z-index:-25165772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0CD910" w14:textId="77777777" w:rsidR="0043440D" w:rsidRDefault="00A055F1">
    <w:pPr>
      <w:pStyle w:val="Header"/>
    </w:pPr>
    <w:r>
      <w:rPr>
        <w:noProof/>
      </w:rPr>
      <w:pict w14:anchorId="265C63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72" o:spid="_x0000_s2062" type="#_x0000_t136" style="position:absolute;margin-left:0;margin-top:0;width:571.4pt;height:87.9pt;rotation:315;z-index:-25164953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BE72A6" w14:textId="77777777" w:rsidR="0043440D" w:rsidRDefault="00A055F1">
    <w:pPr>
      <w:pStyle w:val="Header"/>
    </w:pPr>
    <w:r>
      <w:rPr>
        <w:noProof/>
      </w:rPr>
      <w:pict w14:anchorId="4169A9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73" o:spid="_x0000_s2063" type="#_x0000_t136" style="position:absolute;margin-left:0;margin-top:0;width:571.4pt;height:87.9pt;rotation:315;z-index:-25164851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43440D">
      <w:rPr>
        <w:noProof/>
        <w:lang w:val="de-DE" w:eastAsia="de-DE"/>
      </w:rPr>
      <w:drawing>
        <wp:anchor distT="0" distB="0" distL="114300" distR="114300" simplePos="0" relativeHeight="251651584" behindDoc="1" locked="0" layoutInCell="1" allowOverlap="1" wp14:anchorId="0D8F4403" wp14:editId="4C30E44E">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B9D824" w14:textId="77777777" w:rsidR="0043440D" w:rsidRDefault="00A055F1">
    <w:pPr>
      <w:pStyle w:val="Header"/>
    </w:pPr>
    <w:r>
      <w:rPr>
        <w:noProof/>
      </w:rPr>
      <w:pict w14:anchorId="0AB36D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71" o:spid="_x0000_s2061" type="#_x0000_t136" style="position:absolute;margin-left:0;margin-top:0;width:571.4pt;height:87.9pt;rotation:315;z-index:-25165056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04494" w14:textId="77777777" w:rsidR="0043440D" w:rsidRDefault="0043440D">
    <w:pPr>
      <w:pStyle w:val="Header"/>
      <w:jc w:val="right"/>
    </w:pPr>
    <w:r>
      <w:t>(ENG10-3.1.26.4)</w:t>
    </w:r>
  </w:p>
  <w:p w14:paraId="4383B756" w14:textId="77777777" w:rsidR="0043440D" w:rsidRDefault="0043440D">
    <w:pPr>
      <w:pStyle w:val="Header"/>
      <w:jc w:val="right"/>
    </w:pPr>
    <w:r>
      <w:t>ENG12-3.1.23</w:t>
    </w:r>
  </w:p>
  <w:p w14:paraId="2F1D2DD1" w14:textId="77777777" w:rsidR="0043440D" w:rsidRDefault="0043440D">
    <w:pPr>
      <w:pStyle w:val="Header"/>
    </w:pPr>
  </w:p>
  <w:p w14:paraId="0D738106" w14:textId="77777777" w:rsidR="0043440D" w:rsidRDefault="0043440D">
    <w:pPr>
      <w:pStyle w:val="Header"/>
    </w:pPr>
  </w:p>
  <w:p w14:paraId="23296B58" w14:textId="77777777" w:rsidR="0043440D" w:rsidRDefault="0043440D">
    <w:pPr>
      <w:pStyle w:val="Header"/>
    </w:pPr>
  </w:p>
  <w:p w14:paraId="0707D03C" w14:textId="77777777" w:rsidR="0043440D" w:rsidRDefault="0043440D">
    <w:pPr>
      <w:pStyle w:val="Header"/>
    </w:pPr>
  </w:p>
  <w:p w14:paraId="51CC494A" w14:textId="77777777" w:rsidR="0043440D" w:rsidRDefault="0043440D">
    <w:pPr>
      <w:pStyle w:val="Header"/>
    </w:pPr>
  </w:p>
  <w:p w14:paraId="25247E44" w14:textId="77777777" w:rsidR="0043440D" w:rsidRDefault="0043440D">
    <w:pPr>
      <w:pStyle w:val="Header"/>
    </w:pPr>
    <w:r>
      <w:rPr>
        <w:noProof/>
        <w:lang w:val="de-DE" w:eastAsia="de-DE"/>
      </w:rPr>
      <w:drawing>
        <wp:anchor distT="0" distB="0" distL="114300" distR="114300" simplePos="0" relativeHeight="251656704" behindDoc="1" locked="0" layoutInCell="1" allowOverlap="1" wp14:anchorId="130B8D0D" wp14:editId="3D2EDFC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40CBD24" w14:textId="77777777" w:rsidR="0043440D" w:rsidRDefault="0043440D">
    <w:pPr>
      <w:pStyle w:val="Header"/>
    </w:pPr>
  </w:p>
  <w:p w14:paraId="77C0B7A9" w14:textId="77777777" w:rsidR="0043440D" w:rsidRDefault="0043440D">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17E94" w14:textId="77777777" w:rsidR="0043440D" w:rsidRDefault="00A055F1">
    <w:pPr>
      <w:pStyle w:val="Header"/>
    </w:pPr>
    <w:r>
      <w:rPr>
        <w:noProof/>
      </w:rPr>
      <w:pict w14:anchorId="588622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59" o:spid="_x0000_s2049" type="#_x0000_t136" style="position:absolute;margin-left:0;margin-top:0;width:571.4pt;height:87.9pt;rotation:315;z-index:-25165875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43440D">
      <w:rPr>
        <w:noProof/>
        <w:lang w:val="de-DE" w:eastAsia="de-DE"/>
      </w:rPr>
      <w:drawing>
        <wp:anchor distT="0" distB="0" distL="114300" distR="114300" simplePos="0" relativeHeight="251652608" behindDoc="1" locked="0" layoutInCell="1" allowOverlap="1" wp14:anchorId="2CE5459D" wp14:editId="72AC60B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21D146" w14:textId="77777777" w:rsidR="0043440D" w:rsidRDefault="0043440D">
    <w:pPr>
      <w:pStyle w:val="Header"/>
    </w:pPr>
  </w:p>
  <w:p w14:paraId="00665EA6" w14:textId="77777777" w:rsidR="0043440D" w:rsidRDefault="0043440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1707C" w14:textId="77777777" w:rsidR="0043440D" w:rsidRDefault="00A055F1">
    <w:pPr>
      <w:pStyle w:val="Header"/>
    </w:pPr>
    <w:r>
      <w:rPr>
        <w:noProof/>
      </w:rPr>
      <w:pict w14:anchorId="34E196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3" o:spid="_x0000_s2053" type="#_x0000_t136" style="position:absolute;margin-left:0;margin-top:0;width:571.4pt;height:87.9pt;rotation:315;z-index:-25165568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CD156A" w14:textId="77777777" w:rsidR="0043440D" w:rsidRDefault="00A055F1">
    <w:pPr>
      <w:pStyle w:val="Header"/>
    </w:pPr>
    <w:r>
      <w:rPr>
        <w:noProof/>
      </w:rPr>
      <w:pict w14:anchorId="4D5428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4" o:spid="_x0000_s2054" type="#_x0000_t136" style="position:absolute;margin-left:0;margin-top:0;width:571.4pt;height:87.9pt;rotation:315;z-index:-25165465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43440D">
      <w:rPr>
        <w:noProof/>
        <w:lang w:val="de-DE" w:eastAsia="de-DE"/>
      </w:rPr>
      <w:drawing>
        <wp:anchor distT="0" distB="0" distL="114300" distR="114300" simplePos="0" relativeHeight="251647488" behindDoc="1" locked="0" layoutInCell="1" allowOverlap="1" wp14:anchorId="30B45802" wp14:editId="11A11B1F">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DBB5B2D" w14:textId="77777777" w:rsidR="0043440D" w:rsidRDefault="0043440D">
    <w:pPr>
      <w:pStyle w:val="Header"/>
    </w:pPr>
  </w:p>
  <w:p w14:paraId="67A594C1" w14:textId="77777777" w:rsidR="0043440D" w:rsidRDefault="0043440D">
    <w:pPr>
      <w:pStyle w:val="Header"/>
    </w:pPr>
  </w:p>
  <w:p w14:paraId="56488DEC" w14:textId="77777777" w:rsidR="0043440D" w:rsidRDefault="0043440D">
    <w:pPr>
      <w:pStyle w:val="Header"/>
    </w:pPr>
  </w:p>
  <w:p w14:paraId="38798075" w14:textId="77777777" w:rsidR="0043440D" w:rsidRDefault="0043440D">
    <w:pPr>
      <w:pStyle w:val="Header"/>
    </w:pPr>
  </w:p>
  <w:p w14:paraId="2841EDA9" w14:textId="77777777" w:rsidR="0043440D" w:rsidRDefault="0043440D">
    <w:pPr>
      <w:pStyle w:val="Contents"/>
    </w:pPr>
    <w:r>
      <w:t>DOCUMENT HISTORY</w:t>
    </w:r>
  </w:p>
  <w:p w14:paraId="0447281E" w14:textId="77777777" w:rsidR="0043440D" w:rsidRDefault="0043440D">
    <w:pPr>
      <w:pStyle w:val="Header"/>
    </w:pPr>
  </w:p>
  <w:p w14:paraId="38DAB175" w14:textId="77777777" w:rsidR="0043440D" w:rsidRDefault="0043440D">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1E954E" w14:textId="77777777" w:rsidR="0043440D" w:rsidRDefault="00A055F1">
    <w:pPr>
      <w:pStyle w:val="Header"/>
    </w:pPr>
    <w:r>
      <w:rPr>
        <w:noProof/>
      </w:rPr>
      <w:pict w14:anchorId="6C9A38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2" o:spid="_x0000_s2052" type="#_x0000_t136" style="position:absolute;margin-left:0;margin-top:0;width:571.4pt;height:87.9pt;rotation:315;z-index:-25165670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D4992E" w14:textId="77777777" w:rsidR="0043440D" w:rsidRDefault="00A055F1">
    <w:pPr>
      <w:pStyle w:val="Header"/>
    </w:pPr>
    <w:r>
      <w:rPr>
        <w:noProof/>
      </w:rPr>
      <w:pict w14:anchorId="736E92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6" o:spid="_x0000_s2056" type="#_x0000_t136" style="position:absolute;margin-left:0;margin-top:0;width:571.4pt;height:87.9pt;rotation:315;z-index:-25165260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6E9961" w14:textId="77777777" w:rsidR="0043440D" w:rsidRDefault="00A055F1">
    <w:pPr>
      <w:pStyle w:val="Header"/>
    </w:pPr>
    <w:r>
      <w:rPr>
        <w:noProof/>
      </w:rPr>
      <w:pict w14:anchorId="7400B3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7" o:spid="_x0000_s2057" type="#_x0000_t136" style="position:absolute;margin-left:0;margin-top:0;width:571.4pt;height:87.9pt;rotation:315;z-index:-25165158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43440D">
      <w:rPr>
        <w:noProof/>
        <w:lang w:val="de-DE" w:eastAsia="de-DE"/>
      </w:rPr>
      <w:drawing>
        <wp:anchor distT="0" distB="0" distL="114300" distR="114300" simplePos="0" relativeHeight="251650560" behindDoc="1" locked="0" layoutInCell="1" allowOverlap="1" wp14:anchorId="59E6C70C" wp14:editId="056F0163">
          <wp:simplePos x="0" y="0"/>
          <wp:positionH relativeFrom="page">
            <wp:posOffset>6840855</wp:posOffset>
          </wp:positionH>
          <wp:positionV relativeFrom="page">
            <wp:posOffset>0</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CFEE725" w14:textId="77777777" w:rsidR="0043440D" w:rsidRDefault="0043440D">
    <w:pPr>
      <w:pStyle w:val="Header"/>
    </w:pPr>
  </w:p>
  <w:p w14:paraId="79F64629" w14:textId="77777777" w:rsidR="0043440D" w:rsidRDefault="0043440D">
    <w:pPr>
      <w:pStyle w:val="Header"/>
    </w:pPr>
  </w:p>
  <w:p w14:paraId="77EE9D49" w14:textId="77777777" w:rsidR="0043440D" w:rsidRDefault="0043440D">
    <w:pPr>
      <w:pStyle w:val="Header"/>
    </w:pPr>
  </w:p>
  <w:p w14:paraId="1814E63E" w14:textId="77777777" w:rsidR="0043440D" w:rsidRDefault="0043440D">
    <w:pPr>
      <w:pStyle w:val="Header"/>
    </w:pPr>
  </w:p>
  <w:p w14:paraId="74D1A193" w14:textId="77777777" w:rsidR="0043440D" w:rsidRDefault="0043440D">
    <w:pPr>
      <w:pStyle w:val="Contents"/>
    </w:pPr>
    <w:r>
      <w:t>CONTENTS</w:t>
    </w:r>
  </w:p>
  <w:p w14:paraId="2930886D" w14:textId="77777777" w:rsidR="0043440D" w:rsidRDefault="0043440D">
    <w:pPr>
      <w:pStyle w:val="Header"/>
      <w:spacing w:line="140" w:lineRule="exact"/>
    </w:pPr>
  </w:p>
  <w:p w14:paraId="45EE9989" w14:textId="77777777" w:rsidR="0043440D" w:rsidRDefault="0043440D">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3AB8C1" w14:textId="77777777" w:rsidR="0043440D" w:rsidRDefault="00A055F1">
    <w:pPr>
      <w:pStyle w:val="Header"/>
    </w:pPr>
    <w:r>
      <w:rPr>
        <w:noProof/>
      </w:rPr>
      <w:pict w14:anchorId="0E94E7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5" o:spid="_x0000_s2055" type="#_x0000_t136" style="position:absolute;margin-left:0;margin-top:0;width:571.4pt;height:87.9pt;rotation:315;z-index:-25165363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43440D">
      <w:rPr>
        <w:noProof/>
        <w:lang w:val="de-DE" w:eastAsia="de-DE"/>
      </w:rPr>
      <w:drawing>
        <wp:anchor distT="0" distB="0" distL="114300" distR="114300" simplePos="0" relativeHeight="251655680" behindDoc="1" locked="0" layoutInCell="1" allowOverlap="1" wp14:anchorId="0178ED4E" wp14:editId="17347566">
          <wp:simplePos x="0" y="0"/>
          <wp:positionH relativeFrom="page">
            <wp:posOffset>6840855</wp:posOffset>
          </wp:positionH>
          <wp:positionV relativeFrom="page">
            <wp:posOffset>0</wp:posOffset>
          </wp:positionV>
          <wp:extent cx="720000" cy="720000"/>
          <wp:effectExtent l="0" t="0" r="4445" b="4445"/>
          <wp:wrapNone/>
          <wp:docPr id="2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7CE768B" w14:textId="77777777" w:rsidR="0043440D" w:rsidRDefault="0043440D">
    <w:pPr>
      <w:pStyle w:val="Header"/>
    </w:pPr>
  </w:p>
  <w:p w14:paraId="16A66F57" w14:textId="77777777" w:rsidR="0043440D" w:rsidRDefault="0043440D">
    <w:pPr>
      <w:pStyle w:val="Header"/>
    </w:pPr>
  </w:p>
  <w:p w14:paraId="0A0A22F7" w14:textId="77777777" w:rsidR="0043440D" w:rsidRDefault="0043440D">
    <w:pPr>
      <w:pStyle w:val="Header"/>
    </w:pPr>
  </w:p>
  <w:p w14:paraId="41EC26B6" w14:textId="77777777" w:rsidR="0043440D" w:rsidRDefault="0043440D">
    <w:pPr>
      <w:pStyle w:val="Header"/>
    </w:pPr>
  </w:p>
  <w:p w14:paraId="1B95EAD0" w14:textId="77777777" w:rsidR="0043440D" w:rsidRDefault="0043440D">
    <w:pPr>
      <w:pStyle w:val="Contents"/>
    </w:pPr>
    <w:r>
      <w:t>CONTENTS</w:t>
    </w:r>
  </w:p>
  <w:p w14:paraId="615DE71B" w14:textId="77777777" w:rsidR="0043440D" w:rsidRDefault="0043440D">
    <w:pPr>
      <w:pStyle w:val="Header"/>
    </w:pPr>
  </w:p>
  <w:p w14:paraId="6A77E3D4" w14:textId="77777777" w:rsidR="0043440D" w:rsidRDefault="0043440D">
    <w:pPr>
      <w:pStyle w:val="Header"/>
      <w:spacing w:line="140" w:lineRule="exact"/>
    </w:pPr>
  </w:p>
  <w:p w14:paraId="146C20DF" w14:textId="77777777" w:rsidR="0043440D" w:rsidRDefault="0043440D">
    <w:pPr>
      <w:pStyle w:val="Header"/>
    </w:pPr>
    <w:r>
      <w:rPr>
        <w:noProof/>
        <w:lang w:val="de-DE" w:eastAsia="de-DE"/>
      </w:rPr>
      <w:drawing>
        <wp:anchor distT="0" distB="0" distL="114300" distR="114300" simplePos="0" relativeHeight="251654656" behindDoc="1" locked="0" layoutInCell="1" allowOverlap="1" wp14:anchorId="5288760A" wp14:editId="58253483">
          <wp:simplePos x="0" y="0"/>
          <wp:positionH relativeFrom="page">
            <wp:posOffset>6827653</wp:posOffset>
          </wp:positionH>
          <wp:positionV relativeFrom="page">
            <wp:posOffset>0</wp:posOffset>
          </wp:positionV>
          <wp:extent cx="720000" cy="720000"/>
          <wp:effectExtent l="0" t="0" r="4445" b="4445"/>
          <wp:wrapNone/>
          <wp:docPr id="2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34E0FA9C"/>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C8148C"/>
    <w:multiLevelType w:val="hybridMultilevel"/>
    <w:tmpl w:val="057A9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1B6161"/>
    <w:multiLevelType w:val="hybridMultilevel"/>
    <w:tmpl w:val="A1A017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AE68A3"/>
    <w:multiLevelType w:val="multilevel"/>
    <w:tmpl w:val="BC2A241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5BC36F8"/>
    <w:multiLevelType w:val="hybridMultilevel"/>
    <w:tmpl w:val="FF7244CE"/>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abstractNum w:abstractNumId="6" w15:restartNumberingAfterBreak="0">
    <w:nsid w:val="0BEC10F5"/>
    <w:multiLevelType w:val="multilevel"/>
    <w:tmpl w:val="4A6A2422"/>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F502274"/>
    <w:multiLevelType w:val="hybridMultilevel"/>
    <w:tmpl w:val="0580755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1359" w:hanging="432"/>
      </w:pPr>
      <w:rPr>
        <w:rFonts w:hint="default"/>
      </w:rPr>
    </w:lvl>
    <w:lvl w:ilvl="2">
      <w:start w:val="1"/>
      <w:numFmt w:val="decimal"/>
      <w:lvlText w:val="%1.%2.%3."/>
      <w:lvlJc w:val="left"/>
      <w:pPr>
        <w:ind w:left="1791" w:hanging="504"/>
      </w:pPr>
      <w:rPr>
        <w:rFonts w:hint="default"/>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11"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6E33ADB"/>
    <w:multiLevelType w:val="multilevel"/>
    <w:tmpl w:val="8A5ED1F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7A251DC"/>
    <w:multiLevelType w:val="hybridMultilevel"/>
    <w:tmpl w:val="5420C92C"/>
    <w:lvl w:ilvl="0" w:tplc="0407000F">
      <w:start w:val="1"/>
      <w:numFmt w:val="decimal"/>
      <w:lvlText w:val="%1."/>
      <w:lvlJc w:val="left"/>
      <w:pPr>
        <w:ind w:left="765" w:hanging="360"/>
      </w:pPr>
    </w:lvl>
    <w:lvl w:ilvl="1" w:tplc="04070019">
      <w:start w:val="1"/>
      <w:numFmt w:val="lowerLetter"/>
      <w:lvlText w:val="%2."/>
      <w:lvlJc w:val="left"/>
      <w:pPr>
        <w:ind w:left="1485" w:hanging="360"/>
      </w:pPr>
    </w:lvl>
    <w:lvl w:ilvl="2" w:tplc="0407001B">
      <w:start w:val="1"/>
      <w:numFmt w:val="lowerRoman"/>
      <w:lvlText w:val="%3."/>
      <w:lvlJc w:val="right"/>
      <w:pPr>
        <w:ind w:left="2205" w:hanging="180"/>
      </w:pPr>
    </w:lvl>
    <w:lvl w:ilvl="3" w:tplc="0407000F">
      <w:start w:val="1"/>
      <w:numFmt w:val="decimal"/>
      <w:lvlText w:val="%4."/>
      <w:lvlJc w:val="left"/>
      <w:pPr>
        <w:ind w:left="2925" w:hanging="360"/>
      </w:pPr>
    </w:lvl>
    <w:lvl w:ilvl="4" w:tplc="04070019">
      <w:start w:val="1"/>
      <w:numFmt w:val="lowerLetter"/>
      <w:lvlText w:val="%5."/>
      <w:lvlJc w:val="left"/>
      <w:pPr>
        <w:ind w:left="3645" w:hanging="360"/>
      </w:pPr>
    </w:lvl>
    <w:lvl w:ilvl="5" w:tplc="0407001B">
      <w:start w:val="1"/>
      <w:numFmt w:val="lowerRoman"/>
      <w:lvlText w:val="%6."/>
      <w:lvlJc w:val="right"/>
      <w:pPr>
        <w:ind w:left="4365" w:hanging="180"/>
      </w:pPr>
    </w:lvl>
    <w:lvl w:ilvl="6" w:tplc="0407000F">
      <w:start w:val="1"/>
      <w:numFmt w:val="decimal"/>
      <w:lvlText w:val="%7."/>
      <w:lvlJc w:val="left"/>
      <w:pPr>
        <w:ind w:left="5085" w:hanging="360"/>
      </w:pPr>
    </w:lvl>
    <w:lvl w:ilvl="7" w:tplc="04070019">
      <w:start w:val="1"/>
      <w:numFmt w:val="lowerLetter"/>
      <w:lvlText w:val="%8."/>
      <w:lvlJc w:val="left"/>
      <w:pPr>
        <w:ind w:left="5805" w:hanging="360"/>
      </w:pPr>
    </w:lvl>
    <w:lvl w:ilvl="8" w:tplc="0407001B">
      <w:start w:val="1"/>
      <w:numFmt w:val="lowerRoman"/>
      <w:lvlText w:val="%9."/>
      <w:lvlJc w:val="right"/>
      <w:pPr>
        <w:ind w:left="6525" w:hanging="180"/>
      </w:pPr>
    </w:lvl>
  </w:abstractNum>
  <w:abstractNum w:abstractNumId="14" w15:restartNumberingAfterBreak="0">
    <w:nsid w:val="186212A0"/>
    <w:multiLevelType w:val="hybridMultilevel"/>
    <w:tmpl w:val="58D40E08"/>
    <w:lvl w:ilvl="0" w:tplc="091859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19A1740F"/>
    <w:multiLevelType w:val="multilevel"/>
    <w:tmpl w:val="5784D49E"/>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CC02027"/>
    <w:multiLevelType w:val="hybridMultilevel"/>
    <w:tmpl w:val="6552869C"/>
    <w:lvl w:ilvl="0" w:tplc="0407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7" w15:restartNumberingAfterBreak="0">
    <w:nsid w:val="1D7663C2"/>
    <w:multiLevelType w:val="hybridMultilevel"/>
    <w:tmpl w:val="98DE2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34245C5"/>
    <w:multiLevelType w:val="multilevel"/>
    <w:tmpl w:val="2954F62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9305FFC"/>
    <w:multiLevelType w:val="hybridMultilevel"/>
    <w:tmpl w:val="5420C92C"/>
    <w:lvl w:ilvl="0" w:tplc="0407000F">
      <w:start w:val="1"/>
      <w:numFmt w:val="decimal"/>
      <w:lvlText w:val="%1."/>
      <w:lvlJc w:val="left"/>
      <w:pPr>
        <w:ind w:left="765" w:hanging="360"/>
      </w:pPr>
    </w:lvl>
    <w:lvl w:ilvl="1" w:tplc="04070019">
      <w:start w:val="1"/>
      <w:numFmt w:val="lowerLetter"/>
      <w:lvlText w:val="%2."/>
      <w:lvlJc w:val="left"/>
      <w:pPr>
        <w:ind w:left="1485" w:hanging="360"/>
      </w:pPr>
    </w:lvl>
    <w:lvl w:ilvl="2" w:tplc="0407001B">
      <w:start w:val="1"/>
      <w:numFmt w:val="lowerRoman"/>
      <w:lvlText w:val="%3."/>
      <w:lvlJc w:val="right"/>
      <w:pPr>
        <w:ind w:left="2205" w:hanging="180"/>
      </w:pPr>
    </w:lvl>
    <w:lvl w:ilvl="3" w:tplc="0407000F">
      <w:start w:val="1"/>
      <w:numFmt w:val="decimal"/>
      <w:lvlText w:val="%4."/>
      <w:lvlJc w:val="left"/>
      <w:pPr>
        <w:ind w:left="2925" w:hanging="360"/>
      </w:pPr>
    </w:lvl>
    <w:lvl w:ilvl="4" w:tplc="04070019">
      <w:start w:val="1"/>
      <w:numFmt w:val="lowerLetter"/>
      <w:lvlText w:val="%5."/>
      <w:lvlJc w:val="left"/>
      <w:pPr>
        <w:ind w:left="3645" w:hanging="360"/>
      </w:pPr>
    </w:lvl>
    <w:lvl w:ilvl="5" w:tplc="0407001B">
      <w:start w:val="1"/>
      <w:numFmt w:val="lowerRoman"/>
      <w:lvlText w:val="%6."/>
      <w:lvlJc w:val="right"/>
      <w:pPr>
        <w:ind w:left="4365" w:hanging="180"/>
      </w:pPr>
    </w:lvl>
    <w:lvl w:ilvl="6" w:tplc="0407000F">
      <w:start w:val="1"/>
      <w:numFmt w:val="decimal"/>
      <w:lvlText w:val="%7."/>
      <w:lvlJc w:val="left"/>
      <w:pPr>
        <w:ind w:left="5085" w:hanging="360"/>
      </w:pPr>
    </w:lvl>
    <w:lvl w:ilvl="7" w:tplc="04070019">
      <w:start w:val="1"/>
      <w:numFmt w:val="lowerLetter"/>
      <w:lvlText w:val="%8."/>
      <w:lvlJc w:val="left"/>
      <w:pPr>
        <w:ind w:left="5805" w:hanging="360"/>
      </w:pPr>
    </w:lvl>
    <w:lvl w:ilvl="8" w:tplc="0407001B">
      <w:start w:val="1"/>
      <w:numFmt w:val="lowerRoman"/>
      <w:lvlText w:val="%9."/>
      <w:lvlJc w:val="right"/>
      <w:pPr>
        <w:ind w:left="6525" w:hanging="180"/>
      </w:pPr>
    </w:lvl>
  </w:abstractNum>
  <w:abstractNum w:abstractNumId="25" w15:restartNumberingAfterBreak="0">
    <w:nsid w:val="2EC2754F"/>
    <w:multiLevelType w:val="hybridMultilevel"/>
    <w:tmpl w:val="73BC5D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33D412C0"/>
    <w:multiLevelType w:val="hybridMultilevel"/>
    <w:tmpl w:val="ED2662E8"/>
    <w:lvl w:ilvl="0" w:tplc="0407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7" w15:restartNumberingAfterBreak="0">
    <w:nsid w:val="35A40BA9"/>
    <w:multiLevelType w:val="multilevel"/>
    <w:tmpl w:val="88D61C96"/>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76301AE"/>
    <w:multiLevelType w:val="multilevel"/>
    <w:tmpl w:val="F1C0D62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A2A20ED"/>
    <w:multiLevelType w:val="hybridMultilevel"/>
    <w:tmpl w:val="B73E69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3A396E13"/>
    <w:multiLevelType w:val="hybridMultilevel"/>
    <w:tmpl w:val="529A34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D966146"/>
    <w:multiLevelType w:val="multilevel"/>
    <w:tmpl w:val="4C1C46D8"/>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1301F4E"/>
    <w:multiLevelType w:val="hybridMultilevel"/>
    <w:tmpl w:val="4D564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590560E"/>
    <w:multiLevelType w:val="multilevel"/>
    <w:tmpl w:val="5900E81C"/>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5C317A0"/>
    <w:multiLevelType w:val="hybridMultilevel"/>
    <w:tmpl w:val="F87E8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8A47D8F"/>
    <w:multiLevelType w:val="hybridMultilevel"/>
    <w:tmpl w:val="42FA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9B5735C"/>
    <w:multiLevelType w:val="hybridMultilevel"/>
    <w:tmpl w:val="BB7623CA"/>
    <w:lvl w:ilvl="0" w:tplc="4E347BC4">
      <w:start w:val="1"/>
      <w:numFmt w:val="bullet"/>
      <w:lvlText w:val="–"/>
      <w:lvlJc w:val="left"/>
      <w:pPr>
        <w:ind w:left="1778" w:hanging="360"/>
      </w:pPr>
      <w:rPr>
        <w:rFonts w:ascii="Calibri" w:eastAsiaTheme="minorHAnsi" w:hAnsi="Calibri" w:cs="Calibri"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B1D5852"/>
    <w:multiLevelType w:val="hybridMultilevel"/>
    <w:tmpl w:val="12C46B90"/>
    <w:lvl w:ilvl="0" w:tplc="0407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40" w15:restartNumberingAfterBreak="0">
    <w:nsid w:val="509F1C25"/>
    <w:multiLevelType w:val="hybridMultilevel"/>
    <w:tmpl w:val="B9B84C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1520039"/>
    <w:multiLevelType w:val="hybridMultilevel"/>
    <w:tmpl w:val="65CA56F0"/>
    <w:lvl w:ilvl="0" w:tplc="0407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42" w15:restartNumberingAfterBreak="0">
    <w:nsid w:val="53B45686"/>
    <w:multiLevelType w:val="hybridMultilevel"/>
    <w:tmpl w:val="4348A9DC"/>
    <w:lvl w:ilvl="0" w:tplc="0407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4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57C3251E"/>
    <w:multiLevelType w:val="hybridMultilevel"/>
    <w:tmpl w:val="6870F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A151C0E"/>
    <w:multiLevelType w:val="hybridMultilevel"/>
    <w:tmpl w:val="58D40E08"/>
    <w:lvl w:ilvl="0" w:tplc="091859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15:restartNumberingAfterBreak="0">
    <w:nsid w:val="5D1241D2"/>
    <w:multiLevelType w:val="multilevel"/>
    <w:tmpl w:val="0D0E0C22"/>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DFB3E54"/>
    <w:multiLevelType w:val="hybridMultilevel"/>
    <w:tmpl w:val="C91CF534"/>
    <w:lvl w:ilvl="0" w:tplc="0407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49" w15:restartNumberingAfterBreak="0">
    <w:nsid w:val="67AB4D84"/>
    <w:multiLevelType w:val="multilevel"/>
    <w:tmpl w:val="6FBAA308"/>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6A272A75"/>
    <w:multiLevelType w:val="hybridMultilevel"/>
    <w:tmpl w:val="6A1C2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EC43291"/>
    <w:multiLevelType w:val="hybridMultilevel"/>
    <w:tmpl w:val="2CB4596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2A57C39"/>
    <w:multiLevelType w:val="hybridMultilevel"/>
    <w:tmpl w:val="B208692C"/>
    <w:lvl w:ilvl="0" w:tplc="7820FFD8">
      <w:start w:val="6"/>
      <w:numFmt w:val="bullet"/>
      <w:lvlText w:val="-"/>
      <w:lvlJc w:val="left"/>
      <w:pPr>
        <w:ind w:left="473" w:hanging="360"/>
      </w:pPr>
      <w:rPr>
        <w:rFonts w:ascii="Calibri" w:eastAsiaTheme="minorHAnsi" w:hAnsi="Calibri" w:cs="Calibri" w:hint="default"/>
      </w:rPr>
    </w:lvl>
    <w:lvl w:ilvl="1" w:tplc="04070003" w:tentative="1">
      <w:start w:val="1"/>
      <w:numFmt w:val="bullet"/>
      <w:lvlText w:val="o"/>
      <w:lvlJc w:val="left"/>
      <w:pPr>
        <w:ind w:left="1193" w:hanging="360"/>
      </w:pPr>
      <w:rPr>
        <w:rFonts w:ascii="Courier New" w:hAnsi="Courier New" w:cs="Courier New" w:hint="default"/>
      </w:rPr>
    </w:lvl>
    <w:lvl w:ilvl="2" w:tplc="04070005" w:tentative="1">
      <w:start w:val="1"/>
      <w:numFmt w:val="bullet"/>
      <w:lvlText w:val=""/>
      <w:lvlJc w:val="left"/>
      <w:pPr>
        <w:ind w:left="1913" w:hanging="360"/>
      </w:pPr>
      <w:rPr>
        <w:rFonts w:ascii="Wingdings" w:hAnsi="Wingdings" w:hint="default"/>
      </w:rPr>
    </w:lvl>
    <w:lvl w:ilvl="3" w:tplc="04070001" w:tentative="1">
      <w:start w:val="1"/>
      <w:numFmt w:val="bullet"/>
      <w:lvlText w:val=""/>
      <w:lvlJc w:val="left"/>
      <w:pPr>
        <w:ind w:left="2633" w:hanging="360"/>
      </w:pPr>
      <w:rPr>
        <w:rFonts w:ascii="Symbol" w:hAnsi="Symbol" w:hint="default"/>
      </w:rPr>
    </w:lvl>
    <w:lvl w:ilvl="4" w:tplc="04070003" w:tentative="1">
      <w:start w:val="1"/>
      <w:numFmt w:val="bullet"/>
      <w:lvlText w:val="o"/>
      <w:lvlJc w:val="left"/>
      <w:pPr>
        <w:ind w:left="3353" w:hanging="360"/>
      </w:pPr>
      <w:rPr>
        <w:rFonts w:ascii="Courier New" w:hAnsi="Courier New" w:cs="Courier New" w:hint="default"/>
      </w:rPr>
    </w:lvl>
    <w:lvl w:ilvl="5" w:tplc="04070005" w:tentative="1">
      <w:start w:val="1"/>
      <w:numFmt w:val="bullet"/>
      <w:lvlText w:val=""/>
      <w:lvlJc w:val="left"/>
      <w:pPr>
        <w:ind w:left="4073" w:hanging="360"/>
      </w:pPr>
      <w:rPr>
        <w:rFonts w:ascii="Wingdings" w:hAnsi="Wingdings" w:hint="default"/>
      </w:rPr>
    </w:lvl>
    <w:lvl w:ilvl="6" w:tplc="04070001" w:tentative="1">
      <w:start w:val="1"/>
      <w:numFmt w:val="bullet"/>
      <w:lvlText w:val=""/>
      <w:lvlJc w:val="left"/>
      <w:pPr>
        <w:ind w:left="4793" w:hanging="360"/>
      </w:pPr>
      <w:rPr>
        <w:rFonts w:ascii="Symbol" w:hAnsi="Symbol" w:hint="default"/>
      </w:rPr>
    </w:lvl>
    <w:lvl w:ilvl="7" w:tplc="04070003" w:tentative="1">
      <w:start w:val="1"/>
      <w:numFmt w:val="bullet"/>
      <w:lvlText w:val="o"/>
      <w:lvlJc w:val="left"/>
      <w:pPr>
        <w:ind w:left="5513" w:hanging="360"/>
      </w:pPr>
      <w:rPr>
        <w:rFonts w:ascii="Courier New" w:hAnsi="Courier New" w:cs="Courier New" w:hint="default"/>
      </w:rPr>
    </w:lvl>
    <w:lvl w:ilvl="8" w:tplc="04070005" w:tentative="1">
      <w:start w:val="1"/>
      <w:numFmt w:val="bullet"/>
      <w:lvlText w:val=""/>
      <w:lvlJc w:val="left"/>
      <w:pPr>
        <w:ind w:left="6233" w:hanging="360"/>
      </w:pPr>
      <w:rPr>
        <w:rFonts w:ascii="Wingdings" w:hAnsi="Wingdings" w:hint="default"/>
      </w:rPr>
    </w:lvl>
  </w:abstractNum>
  <w:abstractNum w:abstractNumId="53" w15:restartNumberingAfterBreak="0">
    <w:nsid w:val="74BF06BC"/>
    <w:multiLevelType w:val="hybridMultilevel"/>
    <w:tmpl w:val="0C9C34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4"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7B65365"/>
    <w:multiLevelType w:val="hybridMultilevel"/>
    <w:tmpl w:val="B48ABCF6"/>
    <w:lvl w:ilvl="0" w:tplc="82FA250E">
      <w:start w:val="1"/>
      <w:numFmt w:val="decimal"/>
      <w:pStyle w:val="List1"/>
      <w:lvlText w:val="%1"/>
      <w:lvlJc w:val="left"/>
      <w:pPr>
        <w:tabs>
          <w:tab w:val="num" w:pos="0"/>
        </w:tabs>
        <w:ind w:left="567" w:hanging="567"/>
      </w:pPr>
      <w:rPr>
        <w:rFonts w:asciiTheme="minorHAnsi" w:hAnsiTheme="minorHAnsi" w:hint="default"/>
        <w:b w:val="0"/>
        <w:i w:val="0"/>
        <w:sz w:val="22"/>
      </w:rPr>
    </w:lvl>
    <w:lvl w:ilvl="1" w:tplc="CC5A2E92">
      <w:start w:val="1"/>
      <w:numFmt w:val="lowerLetter"/>
      <w:pStyle w:val="Lista"/>
      <w:lvlText w:val="%2"/>
      <w:lvlJc w:val="left"/>
      <w:pPr>
        <w:tabs>
          <w:tab w:val="num" w:pos="0"/>
        </w:tabs>
        <w:ind w:left="1134" w:hanging="567"/>
      </w:pPr>
      <w:rPr>
        <w:rFonts w:asciiTheme="minorHAnsi" w:hAnsiTheme="minorHAnsi" w:hint="default"/>
        <w:b w:val="0"/>
        <w:i w:val="0"/>
        <w:sz w:val="22"/>
      </w:rPr>
    </w:lvl>
    <w:lvl w:ilvl="2" w:tplc="F0521710">
      <w:start w:val="1"/>
      <w:numFmt w:val="lowerRoman"/>
      <w:pStyle w:val="Listi"/>
      <w:lvlText w:val="%3"/>
      <w:lvlJc w:val="left"/>
      <w:pPr>
        <w:ind w:left="567" w:firstLine="567"/>
      </w:pPr>
      <w:rPr>
        <w:rFonts w:asciiTheme="minorHAnsi" w:hAnsiTheme="minorHAnsi" w:hint="default"/>
        <w:b w:val="0"/>
        <w:i w:val="0"/>
        <w:sz w:val="20"/>
      </w:rPr>
    </w:lvl>
    <w:lvl w:ilvl="3" w:tplc="0ADC16A0">
      <w:start w:val="1"/>
      <w:numFmt w:val="decimal"/>
      <w:lvlText w:val="(%4)"/>
      <w:lvlJc w:val="left"/>
      <w:pPr>
        <w:ind w:left="1440" w:hanging="360"/>
      </w:pPr>
      <w:rPr>
        <w:rFonts w:hint="default"/>
      </w:rPr>
    </w:lvl>
    <w:lvl w:ilvl="4" w:tplc="45E6EF6A">
      <w:start w:val="1"/>
      <w:numFmt w:val="lowerLetter"/>
      <w:lvlText w:val="(%5)"/>
      <w:lvlJc w:val="left"/>
      <w:pPr>
        <w:ind w:left="1800" w:hanging="360"/>
      </w:pPr>
      <w:rPr>
        <w:rFonts w:hint="default"/>
      </w:rPr>
    </w:lvl>
    <w:lvl w:ilvl="5" w:tplc="4B846E6E">
      <w:start w:val="1"/>
      <w:numFmt w:val="lowerRoman"/>
      <w:lvlText w:val="(%6)"/>
      <w:lvlJc w:val="left"/>
      <w:pPr>
        <w:ind w:left="2160" w:hanging="360"/>
      </w:pPr>
      <w:rPr>
        <w:rFonts w:hint="default"/>
      </w:rPr>
    </w:lvl>
    <w:lvl w:ilvl="6" w:tplc="C958D09E">
      <w:start w:val="1"/>
      <w:numFmt w:val="decimal"/>
      <w:lvlText w:val="%7."/>
      <w:lvlJc w:val="left"/>
      <w:pPr>
        <w:ind w:left="2520" w:hanging="360"/>
      </w:pPr>
      <w:rPr>
        <w:rFonts w:hint="default"/>
      </w:rPr>
    </w:lvl>
    <w:lvl w:ilvl="7" w:tplc="BD68BEC4">
      <w:start w:val="1"/>
      <w:numFmt w:val="lowerLetter"/>
      <w:lvlText w:val="%8."/>
      <w:lvlJc w:val="left"/>
      <w:pPr>
        <w:ind w:left="2880" w:hanging="360"/>
      </w:pPr>
      <w:rPr>
        <w:rFonts w:hint="default"/>
      </w:rPr>
    </w:lvl>
    <w:lvl w:ilvl="8" w:tplc="F44C93E0">
      <w:start w:val="1"/>
      <w:numFmt w:val="lowerRoman"/>
      <w:lvlText w:val="%9."/>
      <w:lvlJc w:val="left"/>
      <w:pPr>
        <w:ind w:left="3240" w:hanging="360"/>
      </w:pPr>
      <w:rPr>
        <w:rFonts w:hint="default"/>
      </w:rPr>
    </w:lvl>
  </w:abstractNum>
  <w:abstractNum w:abstractNumId="56"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BE8511F"/>
    <w:multiLevelType w:val="hybridMultilevel"/>
    <w:tmpl w:val="C59EFBB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9" w15:restartNumberingAfterBreak="0">
    <w:nsid w:val="7C85560A"/>
    <w:multiLevelType w:val="hybridMultilevel"/>
    <w:tmpl w:val="190059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57"/>
  </w:num>
  <w:num w:numId="3">
    <w:abstractNumId w:val="10"/>
  </w:num>
  <w:num w:numId="4">
    <w:abstractNumId w:val="28"/>
  </w:num>
  <w:num w:numId="5">
    <w:abstractNumId w:val="22"/>
  </w:num>
  <w:num w:numId="6">
    <w:abstractNumId w:val="20"/>
  </w:num>
  <w:num w:numId="7">
    <w:abstractNumId w:val="32"/>
  </w:num>
  <w:num w:numId="8">
    <w:abstractNumId w:val="9"/>
  </w:num>
  <w:num w:numId="9">
    <w:abstractNumId w:val="19"/>
  </w:num>
  <w:num w:numId="10">
    <w:abstractNumId w:val="23"/>
  </w:num>
  <w:num w:numId="11">
    <w:abstractNumId w:val="6"/>
  </w:num>
  <w:num w:numId="12">
    <w:abstractNumId w:val="34"/>
  </w:num>
  <w:num w:numId="13">
    <w:abstractNumId w:val="0"/>
  </w:num>
  <w:num w:numId="14">
    <w:abstractNumId w:val="49"/>
  </w:num>
  <w:num w:numId="15">
    <w:abstractNumId w:val="54"/>
  </w:num>
  <w:num w:numId="16">
    <w:abstractNumId w:val="18"/>
  </w:num>
  <w:num w:numId="17">
    <w:abstractNumId w:val="15"/>
  </w:num>
  <w:num w:numId="18">
    <w:abstractNumId w:val="55"/>
  </w:num>
  <w:num w:numId="19">
    <w:abstractNumId w:val="31"/>
  </w:num>
  <w:num w:numId="20">
    <w:abstractNumId w:val="4"/>
  </w:num>
  <w:num w:numId="21">
    <w:abstractNumId w:val="12"/>
  </w:num>
  <w:num w:numId="22">
    <w:abstractNumId w:val="44"/>
  </w:num>
  <w:num w:numId="23">
    <w:abstractNumId w:val="11"/>
  </w:num>
  <w:num w:numId="24">
    <w:abstractNumId w:val="56"/>
  </w:num>
  <w:num w:numId="25">
    <w:abstractNumId w:val="1"/>
  </w:num>
  <w:num w:numId="26">
    <w:abstractNumId w:val="27"/>
  </w:num>
  <w:num w:numId="27">
    <w:abstractNumId w:val="21"/>
  </w:num>
  <w:num w:numId="28">
    <w:abstractNumId w:val="43"/>
  </w:num>
  <w:num w:numId="29">
    <w:abstractNumId w:val="47"/>
  </w:num>
  <w:num w:numId="30">
    <w:abstractNumId w:val="7"/>
  </w:num>
  <w:num w:numId="31">
    <w:abstractNumId w:val="38"/>
  </w:num>
  <w:num w:numId="32">
    <w:abstractNumId w:val="36"/>
  </w:num>
  <w:num w:numId="33">
    <w:abstractNumId w:val="17"/>
  </w:num>
  <w:num w:numId="34">
    <w:abstractNumId w:val="40"/>
  </w:num>
  <w:num w:numId="35">
    <w:abstractNumId w:val="3"/>
  </w:num>
  <w:num w:numId="36">
    <w:abstractNumId w:val="50"/>
  </w:num>
  <w:num w:numId="37">
    <w:abstractNumId w:val="2"/>
  </w:num>
  <w:num w:numId="38">
    <w:abstractNumId w:val="45"/>
  </w:num>
  <w:num w:numId="39">
    <w:abstractNumId w:val="59"/>
  </w:num>
  <w:num w:numId="40">
    <w:abstractNumId w:val="35"/>
  </w:num>
  <w:num w:numId="41">
    <w:abstractNumId w:val="52"/>
  </w:num>
  <w:num w:numId="42">
    <w:abstractNumId w:val="5"/>
  </w:num>
  <w:num w:numId="43">
    <w:abstractNumId w:val="33"/>
  </w:num>
  <w:num w:numId="44">
    <w:abstractNumId w:val="58"/>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num>
  <w:num w:numId="48">
    <w:abstractNumId w:val="8"/>
  </w:num>
  <w:num w:numId="49">
    <w:abstractNumId w:val="49"/>
  </w:num>
  <w:num w:numId="50">
    <w:abstractNumId w:val="13"/>
  </w:num>
  <w:num w:numId="51">
    <w:abstractNumId w:val="51"/>
  </w:num>
  <w:num w:numId="52">
    <w:abstractNumId w:val="49"/>
  </w:num>
  <w:num w:numId="53">
    <w:abstractNumId w:val="53"/>
  </w:num>
  <w:num w:numId="54">
    <w:abstractNumId w:val="49"/>
  </w:num>
  <w:num w:numId="55">
    <w:abstractNumId w:val="46"/>
  </w:num>
  <w:num w:numId="56">
    <w:abstractNumId w:val="48"/>
  </w:num>
  <w:num w:numId="57">
    <w:abstractNumId w:val="16"/>
  </w:num>
  <w:num w:numId="58">
    <w:abstractNumId w:val="41"/>
  </w:num>
  <w:num w:numId="59">
    <w:abstractNumId w:val="26"/>
  </w:num>
  <w:num w:numId="60">
    <w:abstractNumId w:val="39"/>
  </w:num>
  <w:num w:numId="61">
    <w:abstractNumId w:val="14"/>
  </w:num>
  <w:num w:numId="62">
    <w:abstractNumId w:val="42"/>
  </w:num>
  <w:num w:numId="63">
    <w:abstractNumId w:val="29"/>
  </w:num>
  <w:num w:numId="64">
    <w:abstractNumId w:val="49"/>
  </w:num>
  <w:num w:numId="65">
    <w:abstractNumId w:val="49"/>
  </w:num>
  <w:num w:numId="66">
    <w:abstractNumId w:val="49"/>
  </w:num>
  <w:num w:numId="67">
    <w:abstractNumId w:val="49"/>
  </w:num>
  <w:num w:numId="68">
    <w:abstractNumId w:val="49"/>
  </w:num>
  <w:num w:numId="69">
    <w:abstractNumId w:val="30"/>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ppe, Michael">
    <w15:presenceInfo w15:providerId="AD" w15:userId="S-1-5-21-704343066-790116454-355810188-1982"/>
  </w15:person>
  <w15:person w15:author="kaisu.heikonen">
    <w15:presenceInfo w15:providerId="AD" w15:userId="S::kaisu.heikonen_vayla.fi#ext#@aism365.onmicrosoft.com::00239303-26a2-4ece-9199-bde5bc1799ec"/>
  </w15:person>
  <w15:person w15:author="michael.hoppe">
    <w15:presenceInfo w15:providerId="AD" w15:userId="S::michael.hoppe_wsv.bund.de#ext#@aism365.onmicrosoft.com::ad99e0cf-0d72-4731-ae10-784be0c1b8a9"/>
  </w15:person>
  <w15:person w15:author="Gewies, Stefan">
    <w15:presenceInfo w15:providerId="None" w15:userId="Gewies, Stefan"/>
  </w15:person>
  <w15:person w15:author="Michael Hoppe">
    <w15:presenceInfo w15:providerId="None" w15:userId="Michael Hopp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de-DE" w:vendorID="64" w:dllVersion="6" w:nlCheck="1" w:checkStyle="0"/>
  <w:activeWritingStyle w:appName="MSWord" w:lang="en-GB" w:vendorID="64" w:dllVersion="4096"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US" w:vendorID="64" w:dllVersion="0" w:nlCheck="1" w:checkStyle="0"/>
  <w:activeWritingStyle w:appName="MSWord" w:lang="fr-FR" w:vendorID="64" w:dllVersion="4096" w:nlCheck="1" w:checkStyle="0"/>
  <w:activeWritingStyle w:appName="MSWord" w:lang="en-GB" w:vendorID="2" w:dllVersion="6" w:checkStyle="0"/>
  <w:activeWritingStyle w:appName="MSWord" w:lang="da-DK" w:vendorID="22" w:dllVersion="513" w:checkStyle="1"/>
  <w:activeWritingStyle w:appName="MSWord" w:lang="sv-SE" w:vendorID="22" w:dllVersion="513" w:checkStyle="1"/>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175"/>
    <w:rsid w:val="00061990"/>
    <w:rsid w:val="000D4C35"/>
    <w:rsid w:val="000D72F4"/>
    <w:rsid w:val="000F32E4"/>
    <w:rsid w:val="00136813"/>
    <w:rsid w:val="001B18D6"/>
    <w:rsid w:val="001E7A67"/>
    <w:rsid w:val="002C4C2B"/>
    <w:rsid w:val="002E364E"/>
    <w:rsid w:val="00322037"/>
    <w:rsid w:val="00332DC9"/>
    <w:rsid w:val="00336115"/>
    <w:rsid w:val="00347EE9"/>
    <w:rsid w:val="0040457C"/>
    <w:rsid w:val="0043440D"/>
    <w:rsid w:val="0045093B"/>
    <w:rsid w:val="00494854"/>
    <w:rsid w:val="004C2782"/>
    <w:rsid w:val="004D3E9F"/>
    <w:rsid w:val="004D7C42"/>
    <w:rsid w:val="004F2E6E"/>
    <w:rsid w:val="0057259C"/>
    <w:rsid w:val="005D1D7C"/>
    <w:rsid w:val="00642A08"/>
    <w:rsid w:val="00712088"/>
    <w:rsid w:val="007236BD"/>
    <w:rsid w:val="0079562D"/>
    <w:rsid w:val="007B7512"/>
    <w:rsid w:val="007D5175"/>
    <w:rsid w:val="007F6EA0"/>
    <w:rsid w:val="007F7C3E"/>
    <w:rsid w:val="00802B31"/>
    <w:rsid w:val="00896D55"/>
    <w:rsid w:val="008B7094"/>
    <w:rsid w:val="008C7DA3"/>
    <w:rsid w:val="008F049F"/>
    <w:rsid w:val="00991BBB"/>
    <w:rsid w:val="00A055F1"/>
    <w:rsid w:val="00A1781E"/>
    <w:rsid w:val="00AD0E19"/>
    <w:rsid w:val="00AD4F92"/>
    <w:rsid w:val="00B87574"/>
    <w:rsid w:val="00BD3709"/>
    <w:rsid w:val="00C26B28"/>
    <w:rsid w:val="00C8604D"/>
    <w:rsid w:val="00CA7A48"/>
    <w:rsid w:val="00D139AD"/>
    <w:rsid w:val="00E21FBA"/>
    <w:rsid w:val="00EB7C0A"/>
    <w:rsid w:val="00F50660"/>
    <w:rsid w:val="00F8569D"/>
    <w:rsid w:val="00FA45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6E7AAFC7"/>
  <w15:docId w15:val="{382E701F-BF8C-4C4D-827C-02E734E08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after="0" w:line="216" w:lineRule="atLeast"/>
    </w:pPr>
    <w:rPr>
      <w:sz w:val="18"/>
      <w:lang w:val="en-GB"/>
    </w:rPr>
  </w:style>
  <w:style w:type="paragraph" w:styleId="Heading1">
    <w:name w:val="heading 1"/>
    <w:basedOn w:val="Normal"/>
    <w:next w:val="Heading1separatationline"/>
    <w:link w:val="Heading1Char"/>
    <w:qFormat/>
    <w:pPr>
      <w:keepNext/>
      <w:keepLines/>
      <w:numPr>
        <w:numId w:val="1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pPr>
      <w:keepNext/>
      <w:keepLines/>
      <w:numPr>
        <w:ilvl w:val="1"/>
        <w:numId w:val="14"/>
      </w:numPr>
      <w:ind w:right="709"/>
      <w:outlineLvl w:val="1"/>
    </w:pPr>
    <w:rPr>
      <w:rFonts w:asciiTheme="majorHAnsi" w:eastAsiaTheme="majorEastAsia" w:hAnsiTheme="majorHAnsi" w:cstheme="majorBidi"/>
      <w:b/>
      <w:bCs/>
      <w:caps/>
      <w:color w:val="407EC9"/>
      <w:sz w:val="24"/>
      <w:szCs w:val="24"/>
      <w:lang w:eastAsia="da-DK"/>
    </w:rPr>
  </w:style>
  <w:style w:type="paragraph" w:styleId="Heading3">
    <w:name w:val="heading 3"/>
    <w:basedOn w:val="Normal"/>
    <w:next w:val="BodyText"/>
    <w:link w:val="Heading3Char"/>
    <w:qFormat/>
    <w:pPr>
      <w:keepNext/>
      <w:keepLines/>
      <w:numPr>
        <w:ilvl w:val="2"/>
        <w:numId w:val="1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pPr>
      <w:keepNext/>
      <w:keepLines/>
      <w:numPr>
        <w:ilvl w:val="3"/>
        <w:numId w:val="1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pPr>
      <w:spacing w:after="0" w:line="240" w:lineRule="exact"/>
    </w:pPr>
    <w:rPr>
      <w:sz w:val="20"/>
      <w:lang w:val="en-GB"/>
    </w:rPr>
  </w:style>
  <w:style w:type="character" w:customStyle="1" w:styleId="HeaderChar">
    <w:name w:val="Header Char"/>
    <w:basedOn w:val="DefaultParagraphFont"/>
    <w:link w:val="Header"/>
    <w:rPr>
      <w:sz w:val="20"/>
      <w:lang w:val="en-GB"/>
    </w:rPr>
  </w:style>
  <w:style w:type="paragraph" w:styleId="Footer">
    <w:name w:val="footer"/>
    <w:link w:val="FooterChar"/>
    <w:pPr>
      <w:spacing w:after="0" w:line="240" w:lineRule="exact"/>
    </w:pPr>
    <w:rPr>
      <w:sz w:val="20"/>
      <w:lang w:val="en-GB"/>
    </w:rPr>
  </w:style>
  <w:style w:type="character" w:customStyle="1" w:styleId="FooterChar">
    <w:name w:val="Footer Char"/>
    <w:basedOn w:val="DefaultParagraphFont"/>
    <w:link w:val="Footer"/>
    <w:rPr>
      <w:sz w:val="20"/>
      <w:lang w:val="en-GB"/>
    </w:rPr>
  </w:style>
  <w:style w:type="paragraph" w:styleId="BalloonText">
    <w:name w:val="Balloon Text"/>
    <w:basedOn w:val="Normal"/>
    <w:link w:val="BalloonTextChar"/>
    <w:pPr>
      <w:spacing w:line="240" w:lineRule="auto"/>
    </w:pP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en-US"/>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Pr>
      <w:rFonts w:asciiTheme="majorHAnsi" w:eastAsiaTheme="majorEastAsia" w:hAnsiTheme="majorHAnsi" w:cstheme="majorBidi"/>
      <w:b/>
      <w:bCs/>
      <w:caps/>
      <w:color w:val="407EC9"/>
      <w:sz w:val="24"/>
      <w:szCs w:val="24"/>
      <w:lang w:val="en-GB" w:eastAsia="da-DK"/>
    </w:rPr>
  </w:style>
  <w:style w:type="character" w:customStyle="1" w:styleId="Heading3Char">
    <w:name w:val="Heading 3 Char"/>
    <w:basedOn w:val="DefaultParagraphFont"/>
    <w:link w:val="Heading3"/>
    <w:rPr>
      <w:rFonts w:asciiTheme="majorHAnsi" w:eastAsiaTheme="majorEastAsia" w:hAnsiTheme="majorHAnsi" w:cstheme="majorBidi"/>
      <w:b/>
      <w:bCs/>
      <w:smallCaps/>
      <w:color w:val="407EC9"/>
      <w:lang w:val="en-GB"/>
    </w:rPr>
  </w:style>
  <w:style w:type="paragraph" w:styleId="List">
    <w:name w:val="List"/>
    <w:basedOn w:val="Normal"/>
    <w:uiPriority w:val="99"/>
    <w:unhideWhenUsed/>
    <w:pPr>
      <w:ind w:left="360" w:hanging="360"/>
      <w:contextualSpacing/>
    </w:pPr>
    <w:rPr>
      <w:sz w:val="22"/>
    </w:rPr>
  </w:style>
  <w:style w:type="character" w:customStyle="1" w:styleId="Heading4Char">
    <w:name w:val="Heading 4 Char"/>
    <w:basedOn w:val="DefaultParagraphFont"/>
    <w:link w:val="Heading4"/>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pPr>
      <w:numPr>
        <w:numId w:val="1"/>
      </w:numPr>
      <w:spacing w:after="120"/>
    </w:pPr>
    <w:rPr>
      <w:color w:val="000000" w:themeColor="text1"/>
      <w:sz w:val="22"/>
    </w:rPr>
  </w:style>
  <w:style w:type="paragraph" w:customStyle="1" w:styleId="Bullet2">
    <w:name w:val="Bullet 2"/>
    <w:basedOn w:val="Normal"/>
    <w:link w:val="Bullet2Char"/>
    <w:qFormat/>
    <w:pPr>
      <w:numPr>
        <w:numId w:val="2"/>
      </w:numPr>
      <w:spacing w:after="120"/>
    </w:pPr>
    <w:rPr>
      <w:color w:val="000000" w:themeColor="text1"/>
      <w:sz w:val="22"/>
    </w:rPr>
  </w:style>
  <w:style w:type="paragraph" w:customStyle="1" w:styleId="Heading1separatationline">
    <w:name w:val="Heading 1 separatation line"/>
    <w:basedOn w:val="Normal"/>
    <w:next w:val="BodyText"/>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pPr>
      <w:spacing w:line="180" w:lineRule="exact"/>
      <w:jc w:val="right"/>
    </w:pPr>
    <w:rPr>
      <w:color w:val="00558C" w:themeColor="accent1"/>
    </w:rPr>
  </w:style>
  <w:style w:type="paragraph" w:customStyle="1" w:styleId="Editionnumber">
    <w:name w:val="Edition number"/>
    <w:basedOn w:val="Normal"/>
    <w:rPr>
      <w:b/>
      <w:color w:val="00558C" w:themeColor="accent1"/>
      <w:sz w:val="50"/>
      <w:szCs w:val="50"/>
    </w:rPr>
  </w:style>
  <w:style w:type="paragraph" w:customStyle="1" w:styleId="Editionnumber-footer">
    <w:name w:val="Edition number - footer"/>
    <w:basedOn w:val="Footer"/>
    <w:next w:val="NoSpacing"/>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Pr>
      <w:color w:val="00558C" w:themeColor="accent1"/>
      <w:u w:val="single"/>
    </w:rPr>
  </w:style>
  <w:style w:type="paragraph" w:styleId="ListNumber3">
    <w:name w:val="List Number 3"/>
    <w:basedOn w:val="Normal"/>
    <w:uiPriority w:val="99"/>
    <w:unhideWhenUsed/>
    <w:pPr>
      <w:contextualSpacing/>
    </w:pPr>
  </w:style>
  <w:style w:type="paragraph" w:styleId="TableofFigures">
    <w:name w:val="table of figures"/>
    <w:basedOn w:val="Normal"/>
    <w:next w:val="Normal"/>
    <w:uiPriority w:val="99"/>
    <w:pPr>
      <w:tabs>
        <w:tab w:val="right" w:leader="dot" w:pos="9781"/>
      </w:tabs>
      <w:spacing w:after="60"/>
      <w:ind w:left="1276" w:right="424" w:hanging="1276"/>
    </w:pPr>
    <w:rPr>
      <w:i/>
      <w:sz w:val="22"/>
    </w:rPr>
  </w:style>
  <w:style w:type="paragraph" w:customStyle="1" w:styleId="Tabletext">
    <w:name w:val="Table text"/>
    <w:basedOn w:val="Normal"/>
    <w:qFormat/>
    <w:pPr>
      <w:spacing w:before="60" w:after="60"/>
      <w:ind w:left="113" w:right="113"/>
    </w:pPr>
    <w:rPr>
      <w:color w:val="000000" w:themeColor="text1"/>
      <w:sz w:val="20"/>
    </w:rPr>
  </w:style>
  <w:style w:type="paragraph" w:customStyle="1" w:styleId="Tabletexttitle">
    <w:name w:val="Table text title"/>
    <w:basedOn w:val="Tabletext"/>
    <w:rPr>
      <w:b/>
      <w:color w:val="009FE3" w:themeColor="accent2"/>
    </w:r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aliases w:val="Figure-caption,MW_caption,cap,ASSET_caption,SUITED_caption,CAPTION,Figure Caption,Figure-caption1,CAPTION1,Figure Caption1,Figure-caption2,CAPTION2,Figure Caption2,Figure-caption3,CAPTION3,Figure Caption3,Figure-caption4,CAPTION4"/>
    <w:basedOn w:val="Normal"/>
    <w:next w:val="Normal"/>
    <w:link w:val="CaptionChar"/>
    <w:qFormat/>
    <w:rPr>
      <w:b/>
      <w:bCs/>
      <w:i/>
      <w:color w:val="575756"/>
      <w:sz w:val="22"/>
      <w:u w:val="single"/>
    </w:rPr>
  </w:style>
  <w:style w:type="paragraph" w:styleId="TOC3">
    <w:name w:val="toc 3"/>
    <w:basedOn w:val="Normal"/>
    <w:next w:val="Normal"/>
    <w:uiPriority w:val="39"/>
    <w:unhideWhenUsed/>
    <w:pPr>
      <w:spacing w:after="60"/>
      <w:ind w:left="1134" w:hanging="709"/>
    </w:p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rPr>
      <w:color w:val="000000" w:themeColor="text1"/>
      <w:lang w:val="en-GB"/>
    </w:rPr>
  </w:style>
  <w:style w:type="paragraph" w:customStyle="1" w:styleId="AppendixHead1">
    <w:name w:val="Appendix Head 1"/>
    <w:basedOn w:val="Normal"/>
    <w:next w:val="Heading1separatationline"/>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pPr>
      <w:numPr>
        <w:numId w:val="3"/>
      </w:numPr>
      <w:spacing w:after="360"/>
      <w:ind w:left="1985"/>
    </w:pPr>
    <w:rPr>
      <w:b/>
      <w:i/>
      <w:caps/>
      <w:color w:val="407EC9"/>
      <w:sz w:val="28"/>
      <w:u w:val="single"/>
    </w:rPr>
  </w:style>
  <w:style w:type="character" w:customStyle="1" w:styleId="AnnexChar">
    <w:name w:val="Annex Char"/>
    <w:basedOn w:val="DefaultParagraphFont"/>
    <w:link w:val="Annex"/>
    <w:rPr>
      <w:b/>
      <w:i/>
      <w:caps/>
      <w:color w:val="407EC9"/>
      <w:sz w:val="28"/>
      <w:u w:val="single"/>
      <w:lang w:val="en-GB"/>
    </w:rPr>
  </w:style>
  <w:style w:type="paragraph" w:customStyle="1" w:styleId="AnnexAHead1">
    <w:name w:val="Annex A Head 1"/>
    <w:basedOn w:val="Normal"/>
    <w:next w:val="Heading1separatationline"/>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pPr>
      <w:spacing w:after="120"/>
    </w:pPr>
    <w:rPr>
      <w:sz w:val="22"/>
    </w:rPr>
  </w:style>
  <w:style w:type="character" w:customStyle="1" w:styleId="BodyTextChar">
    <w:name w:val="Body Text Char"/>
    <w:basedOn w:val="DefaultParagraphFont"/>
    <w:link w:val="BodyText"/>
    <w:rPr>
      <w:lang w:val="en-GB"/>
    </w:rPr>
  </w:style>
  <w:style w:type="paragraph" w:customStyle="1" w:styleId="AnnexAHead3">
    <w:name w:val="Annex A Head 3"/>
    <w:basedOn w:val="Normal"/>
    <w:next w:val="BodyText"/>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iPriority w:val="99"/>
    <w:unhideWhenUsed/>
    <w:rPr>
      <w:noProof w:val="0"/>
      <w:sz w:val="18"/>
      <w:szCs w:val="18"/>
      <w:lang w:val="en-GB"/>
    </w:rPr>
  </w:style>
  <w:style w:type="paragraph" w:styleId="CommentText">
    <w:name w:val="annotation text"/>
    <w:basedOn w:val="Normal"/>
    <w:link w:val="CommentTextChar"/>
    <w:uiPriority w:val="99"/>
    <w:unhideWhenUsed/>
    <w:pPr>
      <w:spacing w:line="240" w:lineRule="auto"/>
    </w:pPr>
    <w:rPr>
      <w:sz w:val="24"/>
      <w:szCs w:val="24"/>
    </w:rPr>
  </w:style>
  <w:style w:type="character" w:customStyle="1" w:styleId="CommentTextChar">
    <w:name w:val="Comment Text Char"/>
    <w:basedOn w:val="DefaultParagraphFont"/>
    <w:link w:val="CommentText"/>
    <w:uiPriority w:val="99"/>
    <w:rPr>
      <w:sz w:val="24"/>
      <w:szCs w:val="24"/>
      <w:lang w:val="en-GB"/>
    </w:rPr>
  </w:style>
  <w:style w:type="paragraph" w:styleId="CommentSubject">
    <w:name w:val="annotation subject"/>
    <w:basedOn w:val="CommentText"/>
    <w:next w:val="CommentText"/>
    <w:link w:val="CommentSubjectChar"/>
    <w:unhideWhenUsed/>
    <w:rPr>
      <w:b/>
      <w:bCs/>
      <w:sz w:val="20"/>
      <w:szCs w:val="20"/>
    </w:rPr>
  </w:style>
  <w:style w:type="character" w:customStyle="1" w:styleId="CommentSubjectChar">
    <w:name w:val="Comment Subject Char"/>
    <w:basedOn w:val="CommentTextChar"/>
    <w:link w:val="CommentSubject"/>
    <w:rPr>
      <w:b/>
      <w:bCs/>
      <w:sz w:val="20"/>
      <w:szCs w:val="20"/>
      <w:lang w:val="en-US"/>
    </w:rPr>
  </w:style>
  <w:style w:type="paragraph" w:styleId="BodyTextIndent3">
    <w:name w:val="Body Text Indent 3"/>
    <w:basedOn w:val="Normal"/>
    <w:link w:val="BodyTextIndent3Char"/>
    <w:semiHidden/>
    <w:unhideWhenUsed/>
    <w:pPr>
      <w:spacing w:after="120"/>
      <w:ind w:left="360"/>
    </w:pPr>
    <w:rPr>
      <w:sz w:val="16"/>
      <w:szCs w:val="16"/>
    </w:rPr>
  </w:style>
  <w:style w:type="character" w:customStyle="1" w:styleId="BodyTextIndent3Char">
    <w:name w:val="Body Text Indent 3 Char"/>
    <w:basedOn w:val="DefaultParagraphFont"/>
    <w:link w:val="BodyTextIndent3"/>
    <w:semiHidden/>
    <w:rPr>
      <w:sz w:val="16"/>
      <w:szCs w:val="16"/>
      <w:lang w:val="en-GB"/>
    </w:rPr>
  </w:style>
  <w:style w:type="paragraph" w:customStyle="1" w:styleId="InsetList">
    <w:name w:val="Inset List"/>
    <w:basedOn w:val="Normal"/>
    <w:pPr>
      <w:numPr>
        <w:numId w:val="8"/>
      </w:numPr>
      <w:spacing w:after="120"/>
      <w:jc w:val="both"/>
    </w:pPr>
    <w:rPr>
      <w:sz w:val="22"/>
    </w:rPr>
  </w:style>
  <w:style w:type="paragraph" w:customStyle="1" w:styleId="ListofFigures">
    <w:name w:val="List of Figures"/>
    <w:basedOn w:val="Normal"/>
    <w:next w:val="Normal"/>
    <w:pPr>
      <w:spacing w:after="240" w:line="480" w:lineRule="atLeast"/>
    </w:pPr>
    <w:rPr>
      <w:b/>
      <w:color w:val="009FE3" w:themeColor="accent2"/>
      <w:sz w:val="40"/>
      <w:szCs w:val="40"/>
    </w:rPr>
  </w:style>
  <w:style w:type="paragraph" w:customStyle="1" w:styleId="Reference">
    <w:name w:val="Reference"/>
    <w:basedOn w:val="Normal"/>
    <w:qFormat/>
    <w:pPr>
      <w:numPr>
        <w:numId w:val="16"/>
      </w:numPr>
      <w:spacing w:after="120" w:line="240" w:lineRule="auto"/>
    </w:pPr>
    <w:rPr>
      <w:rFonts w:eastAsia="Times New Roman" w:cs="Times New Roman"/>
      <w:sz w:val="22"/>
      <w:szCs w:val="20"/>
    </w:rPr>
  </w:style>
  <w:style w:type="paragraph" w:customStyle="1" w:styleId="Tablecaption">
    <w:name w:val="Table caption"/>
    <w:basedOn w:val="Caption"/>
    <w:next w:val="Normal"/>
    <w:qFormat/>
    <w:pPr>
      <w:tabs>
        <w:tab w:val="left" w:pos="851"/>
      </w:tabs>
      <w:spacing w:after="240"/>
    </w:pPr>
  </w:style>
  <w:style w:type="paragraph" w:styleId="ListNumber">
    <w:name w:val="List Number"/>
    <w:basedOn w:val="Normal"/>
    <w:semiHidden/>
    <w:pPr>
      <w:numPr>
        <w:numId w:val="13"/>
      </w:numPr>
      <w:contextualSpacing/>
    </w:pPr>
  </w:style>
  <w:style w:type="paragraph" w:styleId="TOC4">
    <w:name w:val="toc 4"/>
    <w:basedOn w:val="Normal"/>
    <w:next w:val="Normal"/>
    <w:autoRedefine/>
    <w:uiPriority w:val="39"/>
    <w:unhideWhenUsed/>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Pr>
      <w:sz w:val="18"/>
      <w:szCs w:val="24"/>
      <w:vertAlign w:val="superscript"/>
      <w:lang w:val="en-GB"/>
    </w:rPr>
  </w:style>
  <w:style w:type="character" w:styleId="FootnoteReference">
    <w:name w:val="footnote reference"/>
    <w:uiPriority w:val="99"/>
    <w:rPr>
      <w:vertAlign w:val="superscript"/>
    </w:rPr>
  </w:style>
  <w:style w:type="character" w:styleId="PageNumber">
    <w:name w:val="page number"/>
    <w:rPr>
      <w:rFonts w:asciiTheme="minorHAnsi" w:hAnsiTheme="minorHAnsi"/>
      <w:sz w:val="15"/>
    </w:rPr>
  </w:style>
  <w:style w:type="paragraph" w:customStyle="1" w:styleId="Footereditionno">
    <w:name w:val="Footer edition no."/>
    <w:basedOn w:val="Normal"/>
    <w:pPr>
      <w:tabs>
        <w:tab w:val="right" w:pos="10206"/>
      </w:tabs>
    </w:pPr>
    <w:rPr>
      <w:b/>
      <w:color w:val="00558C"/>
      <w:sz w:val="15"/>
    </w:rPr>
  </w:style>
  <w:style w:type="paragraph" w:customStyle="1" w:styleId="Lista">
    <w:name w:val="List a"/>
    <w:basedOn w:val="Normal"/>
    <w:qFormat/>
    <w:pPr>
      <w:numPr>
        <w:ilvl w:val="1"/>
        <w:numId w:val="18"/>
      </w:numPr>
      <w:spacing w:after="120" w:line="240" w:lineRule="auto"/>
      <w:jc w:val="both"/>
    </w:pPr>
    <w:rPr>
      <w:rFonts w:eastAsia="Times New Roman" w:cs="Times New Roman"/>
      <w:sz w:val="22"/>
      <w:szCs w:val="20"/>
      <w:lang w:eastAsia="en-GB"/>
    </w:rPr>
  </w:style>
  <w:style w:type="numbering" w:styleId="ArticleSection">
    <w:name w:val="Outline List 3"/>
    <w:basedOn w:val="NoList"/>
    <w:pPr>
      <w:numPr>
        <w:numId w:val="6"/>
      </w:numPr>
    </w:pPr>
  </w:style>
  <w:style w:type="paragraph" w:styleId="TOC5">
    <w:name w:val="toc 5"/>
    <w:basedOn w:val="Normal"/>
    <w:next w:val="Normal"/>
    <w:autoRedefine/>
    <w:uiPriority w:val="39"/>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pPr>
      <w:spacing w:line="240" w:lineRule="auto"/>
      <w:ind w:left="960"/>
    </w:pPr>
    <w:rPr>
      <w:rFonts w:ascii="Arial" w:eastAsia="Times New Roman" w:hAnsi="Arial" w:cs="Times New Roman"/>
      <w:sz w:val="20"/>
      <w:szCs w:val="20"/>
    </w:rPr>
  </w:style>
  <w:style w:type="paragraph" w:styleId="TOC7">
    <w:name w:val="toc 7"/>
    <w:basedOn w:val="Normal"/>
    <w:next w:val="Normal"/>
    <w:autoRedefine/>
    <w:pPr>
      <w:spacing w:line="240" w:lineRule="auto"/>
      <w:ind w:left="1200"/>
    </w:pPr>
    <w:rPr>
      <w:rFonts w:ascii="Arial" w:eastAsia="Times New Roman" w:hAnsi="Arial" w:cs="Times New Roman"/>
      <w:sz w:val="20"/>
      <w:szCs w:val="20"/>
    </w:rPr>
  </w:style>
  <w:style w:type="paragraph" w:styleId="TOC8">
    <w:name w:val="toc 8"/>
    <w:basedOn w:val="Normal"/>
    <w:next w:val="Normal"/>
    <w:autoRedefine/>
    <w:pPr>
      <w:spacing w:line="240" w:lineRule="auto"/>
      <w:ind w:left="1440"/>
    </w:pPr>
    <w:rPr>
      <w:rFonts w:ascii="Arial" w:eastAsia="Times New Roman" w:hAnsi="Arial" w:cs="Times New Roman"/>
      <w:sz w:val="20"/>
      <w:szCs w:val="20"/>
    </w:rPr>
  </w:style>
  <w:style w:type="paragraph" w:styleId="TOC9">
    <w:name w:val="toc 9"/>
    <w:basedOn w:val="Normal"/>
    <w:next w:val="Normal"/>
    <w:autoRedefine/>
    <w:pPr>
      <w:spacing w:line="240" w:lineRule="auto"/>
      <w:ind w:left="1680"/>
    </w:pPr>
    <w:rPr>
      <w:rFonts w:ascii="Arial" w:eastAsia="Times New Roman" w:hAnsi="Arial" w:cs="Times New Roman"/>
      <w:sz w:val="20"/>
      <w:szCs w:val="20"/>
    </w:rPr>
  </w:style>
  <w:style w:type="paragraph" w:customStyle="1" w:styleId="Listi">
    <w:name w:val="List i"/>
    <w:basedOn w:val="Normal"/>
    <w:qFormat/>
    <w:pPr>
      <w:numPr>
        <w:ilvl w:val="2"/>
        <w:numId w:val="18"/>
      </w:numPr>
      <w:spacing w:after="120"/>
    </w:pPr>
    <w:rPr>
      <w:sz w:val="20"/>
    </w:rPr>
  </w:style>
  <w:style w:type="paragraph" w:customStyle="1" w:styleId="Listitext">
    <w:name w:val="List i text"/>
    <w:basedOn w:val="Normal"/>
    <w:pPr>
      <w:ind w:left="2268" w:hanging="567"/>
    </w:pPr>
    <w:rPr>
      <w:sz w:val="20"/>
    </w:rPr>
  </w:style>
  <w:style w:type="paragraph" w:customStyle="1" w:styleId="Bullet1text">
    <w:name w:val="Bullet 1 text"/>
    <w:basedOn w:val="Normal"/>
    <w:qFormat/>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pPr>
      <w:numPr>
        <w:numId w:val="15"/>
      </w:numPr>
      <w:spacing w:after="120" w:line="240" w:lineRule="auto"/>
    </w:pPr>
    <w:rPr>
      <w:rFonts w:eastAsia="Times New Roman" w:cs="Times New Roman"/>
      <w:sz w:val="20"/>
      <w:szCs w:val="20"/>
      <w:lang w:eastAsia="en-GB"/>
    </w:rPr>
  </w:style>
  <w:style w:type="paragraph" w:customStyle="1" w:styleId="Bullet3text">
    <w:name w:val="Bullet 3 text"/>
    <w:basedOn w:val="Normal"/>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pPr>
      <w:numPr>
        <w:numId w:val="1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Pr>
      <w:rFonts w:ascii="Tahoma" w:eastAsia="Times New Roman" w:hAnsi="Tahoma" w:cs="Times New Roman"/>
      <w:sz w:val="20"/>
      <w:szCs w:val="24"/>
      <w:shd w:val="clear" w:color="auto" w:fill="000080"/>
      <w:lang w:val="de-DE" w:eastAsia="de-DE"/>
    </w:rPr>
  </w:style>
  <w:style w:type="character" w:styleId="FollowedHyperlink">
    <w:name w:val="FollowedHyperlink"/>
    <w:rPr>
      <w:color w:val="800080"/>
      <w:u w:val="single"/>
    </w:rPr>
  </w:style>
  <w:style w:type="paragraph" w:styleId="NormalWeb">
    <w:name w:val="Normal (Web)"/>
    <w:basedOn w:val="Normal"/>
    <w:uiPriority w:val="99"/>
    <w:pPr>
      <w:spacing w:line="240" w:lineRule="auto"/>
    </w:pPr>
    <w:rPr>
      <w:rFonts w:ascii="Arial" w:eastAsia="Times New Roman" w:hAnsi="Arial" w:cs="Times New Roman"/>
      <w:sz w:val="22"/>
      <w:szCs w:val="24"/>
    </w:rPr>
  </w:style>
  <w:style w:type="paragraph" w:customStyle="1" w:styleId="TableofTables">
    <w:name w:val="Table of Tables"/>
    <w:basedOn w:val="TableofFigures"/>
    <w:pPr>
      <w:tabs>
        <w:tab w:val="left" w:pos="1134"/>
        <w:tab w:val="right" w:pos="9781"/>
      </w:tabs>
    </w:pPr>
  </w:style>
  <w:style w:type="character" w:styleId="Emphasis">
    <w:name w:val="Emphasis"/>
    <w:rPr>
      <w:i/>
      <w:iCs/>
    </w:rPr>
  </w:style>
  <w:style w:type="character" w:styleId="HTMLCite">
    <w:name w:val="HTML Cite"/>
    <w:rPr>
      <w:i/>
      <w:iCs/>
    </w:rPr>
  </w:style>
  <w:style w:type="paragraph" w:customStyle="1" w:styleId="equation">
    <w:name w:val="equation"/>
    <w:basedOn w:val="Normal"/>
    <w:next w:val="BodyText"/>
    <w:pPr>
      <w:keepNext/>
      <w:numPr>
        <w:numId w:val="7"/>
      </w:numPr>
      <w:spacing w:after="120" w:line="240" w:lineRule="auto"/>
    </w:pPr>
    <w:rPr>
      <w:rFonts w:eastAsia="Times New Roman" w:cs="Times New Roman"/>
      <w:i/>
      <w:sz w:val="22"/>
      <w:szCs w:val="24"/>
      <w:u w:val="single"/>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pPr>
      <w:numPr>
        <w:numId w:val="5"/>
      </w:numPr>
    </w:pPr>
    <w:rPr>
      <w:sz w:val="20"/>
    </w:rPr>
  </w:style>
  <w:style w:type="paragraph" w:customStyle="1" w:styleId="Textedesaisie">
    <w:name w:val="Texte de saisie"/>
    <w:basedOn w:val="Normal"/>
    <w:link w:val="TextedesaisieCar"/>
    <w:rPr>
      <w:color w:val="000000" w:themeColor="text1"/>
      <w:sz w:val="22"/>
    </w:rPr>
  </w:style>
  <w:style w:type="character" w:customStyle="1" w:styleId="TextedesaisieCar">
    <w:name w:val="Texte de saisie Car"/>
    <w:basedOn w:val="DefaultParagraphFont"/>
    <w:link w:val="Textedesaisie"/>
    <w:rPr>
      <w:color w:val="000000" w:themeColor="text1"/>
      <w:lang w:val="en-GB"/>
    </w:rPr>
  </w:style>
  <w:style w:type="paragraph" w:customStyle="1" w:styleId="AnnexTablecaption">
    <w:name w:val="Annex Table caption"/>
    <w:basedOn w:val="Tablecaption"/>
    <w:next w:val="Normal"/>
  </w:style>
  <w:style w:type="paragraph" w:customStyle="1" w:styleId="Figurecaption">
    <w:name w:val="Figure caption"/>
    <w:basedOn w:val="Caption"/>
    <w:next w:val="Normal"/>
    <w:qFormat/>
    <w:pPr>
      <w:numPr>
        <w:numId w:val="9"/>
      </w:numPr>
      <w:spacing w:before="240" w:after="240"/>
    </w:pPr>
  </w:style>
  <w:style w:type="paragraph" w:customStyle="1" w:styleId="AnnexBHead1">
    <w:name w:val="Annex B Head 1"/>
    <w:basedOn w:val="AnnexAHead1"/>
    <w:next w:val="Heading1separatationline"/>
    <w:pPr>
      <w:numPr>
        <w:numId w:val="12"/>
      </w:numPr>
    </w:pPr>
  </w:style>
  <w:style w:type="paragraph" w:styleId="NoSpacing">
    <w:name w:val="No Spacing"/>
    <w:uiPriority w:val="1"/>
    <w:semiHidden/>
    <w:pPr>
      <w:spacing w:after="0" w:line="240" w:lineRule="auto"/>
    </w:pPr>
    <w:rPr>
      <w:sz w:val="18"/>
      <w:lang w:val="en-GB"/>
    </w:rPr>
  </w:style>
  <w:style w:type="paragraph" w:customStyle="1" w:styleId="AnnexBHead2">
    <w:name w:val="Annex B Head 2"/>
    <w:basedOn w:val="AnnexAHead2"/>
    <w:next w:val="Heading2separationline"/>
    <w:pPr>
      <w:numPr>
        <w:numId w:val="12"/>
      </w:numPr>
    </w:pPr>
  </w:style>
  <w:style w:type="paragraph" w:customStyle="1" w:styleId="AnnexBHead3">
    <w:name w:val="Annex B Head 3"/>
    <w:basedOn w:val="AnnexAHead3"/>
    <w:next w:val="BodyText"/>
    <w:pPr>
      <w:numPr>
        <w:numId w:val="4"/>
      </w:numPr>
    </w:pPr>
  </w:style>
  <w:style w:type="paragraph" w:customStyle="1" w:styleId="AnnexBHead4">
    <w:name w:val="Annex B Head 4"/>
    <w:basedOn w:val="AnnexAHead4"/>
    <w:next w:val="BodyText"/>
    <w:pPr>
      <w:numPr>
        <w:numId w:val="4"/>
      </w:numPr>
    </w:pPr>
  </w:style>
  <w:style w:type="paragraph" w:customStyle="1" w:styleId="Tableheading">
    <w:name w:val="Table heading"/>
    <w:basedOn w:val="Normal"/>
    <w:qFormat/>
    <w:pPr>
      <w:spacing w:before="60" w:after="60"/>
      <w:ind w:left="113" w:right="113"/>
    </w:pPr>
    <w:rPr>
      <w:b/>
      <w:color w:val="407EC9"/>
      <w:sz w:val="20"/>
      <w:lang w:val="en-US"/>
    </w:rPr>
  </w:style>
  <w:style w:type="paragraph" w:customStyle="1" w:styleId="Appendix">
    <w:name w:val="Appendix"/>
    <w:basedOn w:val="Annex"/>
    <w:next w:val="Normal"/>
    <w:pPr>
      <w:numPr>
        <w:numId w:val="17"/>
      </w:numPr>
      <w:spacing w:before="120" w:after="240" w:line="240" w:lineRule="auto"/>
    </w:pPr>
    <w:rPr>
      <w:rFonts w:eastAsia="Calibri" w:cs="Calibri"/>
      <w:bCs/>
      <w:caps w:val="0"/>
      <w:szCs w:val="28"/>
    </w:rPr>
  </w:style>
  <w:style w:type="paragraph" w:customStyle="1" w:styleId="Footerlandscape">
    <w:name w:val="Footer landscape"/>
    <w:basedOn w:val="Normal"/>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Pr>
      <w:caps/>
      <w:color w:val="00558C"/>
      <w:sz w:val="50"/>
    </w:rPr>
  </w:style>
  <w:style w:type="paragraph" w:customStyle="1" w:styleId="Documentdate">
    <w:name w:val="Document date"/>
    <w:basedOn w:val="Normal"/>
    <w:rPr>
      <w:b/>
      <w:color w:val="00558C"/>
      <w:sz w:val="28"/>
    </w:rPr>
  </w:style>
  <w:style w:type="paragraph" w:customStyle="1" w:styleId="Footerportrait">
    <w:name w:val="Footer portrait"/>
    <w:basedOn w:val="Normal"/>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pPr>
      <w:ind w:left="0" w:right="0"/>
    </w:pPr>
    <w:rPr>
      <w:b w:val="0"/>
      <w:color w:val="00558C"/>
    </w:rPr>
  </w:style>
  <w:style w:type="character" w:styleId="PlaceholderText">
    <w:name w:val="Placeholder Text"/>
    <w:basedOn w:val="DefaultParagraphFont"/>
    <w:uiPriority w:val="99"/>
    <w:semiHidden/>
    <w:rPr>
      <w:color w:val="808080"/>
    </w:rPr>
  </w:style>
  <w:style w:type="paragraph" w:customStyle="1" w:styleId="Style1">
    <w:name w:val="Style1"/>
    <w:basedOn w:val="Tableheading"/>
  </w:style>
  <w:style w:type="paragraph" w:customStyle="1" w:styleId="Style2">
    <w:name w:val="Style2"/>
    <w:basedOn w:val="TOC3"/>
    <w:autoRedefine/>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pPr>
      <w:ind w:right="14317"/>
    </w:pPr>
  </w:style>
  <w:style w:type="paragraph" w:customStyle="1" w:styleId="AnnexCHead1">
    <w:name w:val="Annex C Head 1"/>
    <w:basedOn w:val="Normal"/>
    <w:next w:val="Heading1separatationline"/>
    <w:pPr>
      <w:numPr>
        <w:numId w:val="20"/>
      </w:numPr>
    </w:pPr>
    <w:rPr>
      <w:b/>
      <w:caps/>
      <w:color w:val="407EC9"/>
      <w:sz w:val="28"/>
    </w:rPr>
  </w:style>
  <w:style w:type="paragraph" w:customStyle="1" w:styleId="AnnexCHead2">
    <w:name w:val="Annex C Head 2"/>
    <w:basedOn w:val="Normal"/>
    <w:next w:val="Heading2separationline"/>
    <w:pPr>
      <w:numPr>
        <w:ilvl w:val="1"/>
        <w:numId w:val="20"/>
      </w:numPr>
    </w:pPr>
    <w:rPr>
      <w:b/>
      <w:caps/>
      <w:color w:val="407EC9"/>
      <w:sz w:val="24"/>
    </w:rPr>
  </w:style>
  <w:style w:type="paragraph" w:customStyle="1" w:styleId="AnnexCHead3">
    <w:name w:val="Annex C Head 3"/>
    <w:basedOn w:val="Normal"/>
    <w:pPr>
      <w:numPr>
        <w:ilvl w:val="2"/>
        <w:numId w:val="20"/>
      </w:numPr>
      <w:spacing w:before="120" w:after="120"/>
    </w:pPr>
    <w:rPr>
      <w:b/>
      <w:smallCaps/>
      <w:color w:val="407EC9"/>
      <w:sz w:val="22"/>
    </w:rPr>
  </w:style>
  <w:style w:type="paragraph" w:customStyle="1" w:styleId="AnnexCHead4">
    <w:name w:val="Annex C Head 4"/>
    <w:basedOn w:val="Normal"/>
    <w:next w:val="BodyText"/>
    <w:pPr>
      <w:numPr>
        <w:ilvl w:val="3"/>
        <w:numId w:val="20"/>
      </w:numPr>
      <w:spacing w:before="120" w:after="120"/>
    </w:pPr>
    <w:rPr>
      <w:b/>
      <w:color w:val="407EC9"/>
      <w:sz w:val="22"/>
      <w:lang w:eastAsia="de-DE"/>
    </w:rPr>
  </w:style>
  <w:style w:type="paragraph" w:customStyle="1" w:styleId="AnnexDHead1">
    <w:name w:val="Annex D Head 1"/>
    <w:basedOn w:val="Normal"/>
    <w:next w:val="Heading1separatationline"/>
    <w:pPr>
      <w:numPr>
        <w:numId w:val="19"/>
      </w:numPr>
    </w:pPr>
    <w:rPr>
      <w:b/>
      <w:caps/>
      <w:color w:val="407EC9"/>
      <w:sz w:val="28"/>
      <w:lang w:eastAsia="de-DE"/>
    </w:rPr>
  </w:style>
  <w:style w:type="paragraph" w:customStyle="1" w:styleId="ANNEXDHEAD2">
    <w:name w:val="ANNEX D HEAD 2"/>
    <w:basedOn w:val="BodyText"/>
    <w:next w:val="Heading2separationline"/>
    <w:pPr>
      <w:numPr>
        <w:ilvl w:val="1"/>
        <w:numId w:val="19"/>
      </w:numPr>
      <w:spacing w:before="120"/>
    </w:pPr>
    <w:rPr>
      <w:b/>
      <w:color w:val="407EC9"/>
      <w:sz w:val="24"/>
      <w:lang w:eastAsia="de-DE"/>
    </w:rPr>
  </w:style>
  <w:style w:type="paragraph" w:customStyle="1" w:styleId="AnnexDHead3">
    <w:name w:val="Annex D Head 3"/>
    <w:basedOn w:val="BodyText"/>
    <w:pPr>
      <w:numPr>
        <w:ilvl w:val="2"/>
        <w:numId w:val="19"/>
      </w:numPr>
    </w:pPr>
    <w:rPr>
      <w:b/>
      <w:smallCaps/>
      <w:color w:val="407EC9"/>
      <w:lang w:eastAsia="de-DE"/>
    </w:rPr>
  </w:style>
  <w:style w:type="paragraph" w:customStyle="1" w:styleId="AnnexDHead4">
    <w:name w:val="Annex D Head 4"/>
    <w:basedOn w:val="Normal"/>
    <w:next w:val="BodyText"/>
    <w:pPr>
      <w:numPr>
        <w:ilvl w:val="3"/>
        <w:numId w:val="19"/>
      </w:numPr>
      <w:spacing w:before="120" w:after="120"/>
    </w:pPr>
    <w:rPr>
      <w:color w:val="407EC9"/>
      <w:sz w:val="22"/>
    </w:rPr>
  </w:style>
  <w:style w:type="paragraph" w:customStyle="1" w:styleId="Acronym">
    <w:name w:val="Acronym"/>
    <w:basedOn w:val="Normal"/>
    <w:qFormat/>
    <w:pPr>
      <w:spacing w:after="60"/>
      <w:ind w:left="1418" w:hanging="1418"/>
    </w:pPr>
    <w:rPr>
      <w:sz w:val="22"/>
    </w:rPr>
  </w:style>
  <w:style w:type="paragraph" w:customStyle="1" w:styleId="ANNEXEHEAD1">
    <w:name w:val="ANNEX E HEAD 1"/>
    <w:basedOn w:val="Normal"/>
    <w:next w:val="Heading1separatationline"/>
    <w:pPr>
      <w:numPr>
        <w:numId w:val="21"/>
      </w:numPr>
    </w:pPr>
    <w:rPr>
      <w:b/>
      <w:color w:val="407EC9"/>
      <w:sz w:val="28"/>
    </w:rPr>
  </w:style>
  <w:style w:type="paragraph" w:customStyle="1" w:styleId="ANNEXEHEAD2">
    <w:name w:val="ANNEX E HEAD 2"/>
    <w:basedOn w:val="Normal"/>
    <w:next w:val="Heading2separationline"/>
    <w:pPr>
      <w:numPr>
        <w:ilvl w:val="1"/>
        <w:numId w:val="21"/>
      </w:numPr>
    </w:pPr>
    <w:rPr>
      <w:b/>
      <w:color w:val="407EC9"/>
      <w:sz w:val="24"/>
    </w:rPr>
  </w:style>
  <w:style w:type="paragraph" w:customStyle="1" w:styleId="ANNEXEHEAD3">
    <w:name w:val="ANNEX E HEAD 3"/>
    <w:basedOn w:val="Normal"/>
    <w:next w:val="BodyText"/>
    <w:pPr>
      <w:numPr>
        <w:ilvl w:val="2"/>
        <w:numId w:val="21"/>
      </w:numPr>
    </w:pPr>
    <w:rPr>
      <w:b/>
      <w:color w:val="407EC9"/>
      <w:sz w:val="22"/>
    </w:rPr>
  </w:style>
  <w:style w:type="paragraph" w:customStyle="1" w:styleId="AnnexEHead4">
    <w:name w:val="Annex E Head 4"/>
    <w:basedOn w:val="Normal"/>
    <w:next w:val="BodyText"/>
    <w:pPr>
      <w:numPr>
        <w:ilvl w:val="3"/>
        <w:numId w:val="22"/>
      </w:numPr>
    </w:pPr>
    <w:rPr>
      <w:b/>
      <w:color w:val="407EC9"/>
      <w:sz w:val="22"/>
    </w:rPr>
  </w:style>
  <w:style w:type="paragraph" w:customStyle="1" w:styleId="ANNEXFHEAD1">
    <w:name w:val="ANNEX F HEAD 1"/>
    <w:basedOn w:val="Normal"/>
    <w:next w:val="Heading1separatationline"/>
    <w:pPr>
      <w:numPr>
        <w:numId w:val="23"/>
      </w:numPr>
    </w:pPr>
    <w:rPr>
      <w:b/>
      <w:color w:val="407EC9"/>
      <w:sz w:val="28"/>
    </w:rPr>
  </w:style>
  <w:style w:type="paragraph" w:customStyle="1" w:styleId="ANNEXFHEAD2">
    <w:name w:val="ANNEX F HEAD 2"/>
    <w:basedOn w:val="Normal"/>
    <w:next w:val="Heading2separationline"/>
    <w:pPr>
      <w:numPr>
        <w:ilvl w:val="1"/>
        <w:numId w:val="23"/>
      </w:numPr>
    </w:pPr>
    <w:rPr>
      <w:b/>
      <w:color w:val="407EC9"/>
      <w:sz w:val="24"/>
    </w:rPr>
  </w:style>
  <w:style w:type="paragraph" w:customStyle="1" w:styleId="ANNEXFHEAD3">
    <w:name w:val="ANNEX F HEAD 3"/>
    <w:basedOn w:val="Normal"/>
    <w:next w:val="BodyText"/>
    <w:pPr>
      <w:numPr>
        <w:ilvl w:val="2"/>
        <w:numId w:val="23"/>
      </w:numPr>
    </w:pPr>
    <w:rPr>
      <w:b/>
      <w:smallCaps/>
      <w:color w:val="407EC9"/>
      <w:sz w:val="22"/>
    </w:rPr>
  </w:style>
  <w:style w:type="paragraph" w:customStyle="1" w:styleId="AnnexFHead4">
    <w:name w:val="Annex F Head 4"/>
    <w:basedOn w:val="Normal"/>
    <w:next w:val="BodyText"/>
    <w:pPr>
      <w:numPr>
        <w:ilvl w:val="3"/>
        <w:numId w:val="23"/>
      </w:numPr>
    </w:pPr>
    <w:rPr>
      <w:b/>
      <w:color w:val="407EC9"/>
      <w:sz w:val="22"/>
    </w:rPr>
  </w:style>
  <w:style w:type="paragraph" w:customStyle="1" w:styleId="ANNEXGHEAD1">
    <w:name w:val="ANNEX G HEAD 1"/>
    <w:basedOn w:val="Normal"/>
    <w:next w:val="Heading1separatationline"/>
    <w:pPr>
      <w:numPr>
        <w:numId w:val="24"/>
      </w:numPr>
    </w:pPr>
    <w:rPr>
      <w:b/>
      <w:color w:val="407EC9"/>
      <w:sz w:val="28"/>
    </w:rPr>
  </w:style>
  <w:style w:type="paragraph" w:customStyle="1" w:styleId="ANNEXGHEAD2">
    <w:name w:val="ANNEX G HEAD 2"/>
    <w:basedOn w:val="Normal"/>
    <w:next w:val="Heading2separationline"/>
    <w:pPr>
      <w:numPr>
        <w:ilvl w:val="1"/>
        <w:numId w:val="24"/>
      </w:numPr>
    </w:pPr>
    <w:rPr>
      <w:b/>
      <w:color w:val="407EC9"/>
      <w:sz w:val="24"/>
    </w:rPr>
  </w:style>
  <w:style w:type="paragraph" w:customStyle="1" w:styleId="ANNEXGHEAD3">
    <w:name w:val="ANNEX G HEAD 3"/>
    <w:basedOn w:val="Normal"/>
    <w:next w:val="BodyText"/>
    <w:pPr>
      <w:numPr>
        <w:ilvl w:val="2"/>
        <w:numId w:val="24"/>
      </w:numPr>
    </w:pPr>
    <w:rPr>
      <w:b/>
      <w:smallCaps/>
      <w:color w:val="407EC9"/>
      <w:sz w:val="22"/>
    </w:rPr>
  </w:style>
  <w:style w:type="paragraph" w:customStyle="1" w:styleId="AnnexGHead4">
    <w:name w:val="Annex G Head 4"/>
    <w:basedOn w:val="Normal"/>
    <w:next w:val="BodyText"/>
    <w:pPr>
      <w:numPr>
        <w:ilvl w:val="3"/>
        <w:numId w:val="24"/>
      </w:numPr>
    </w:pPr>
    <w:rPr>
      <w:b/>
      <w:color w:val="407EC9"/>
      <w:sz w:val="22"/>
    </w:rPr>
  </w:style>
  <w:style w:type="paragraph" w:customStyle="1" w:styleId="AnnexHHead1">
    <w:name w:val="Annex H Head 1"/>
    <w:basedOn w:val="Normal"/>
    <w:next w:val="Heading1separatationline"/>
    <w:pPr>
      <w:numPr>
        <w:numId w:val="25"/>
      </w:numPr>
    </w:pPr>
    <w:rPr>
      <w:b/>
      <w:caps/>
      <w:color w:val="407EC9"/>
      <w:sz w:val="28"/>
    </w:rPr>
  </w:style>
  <w:style w:type="paragraph" w:customStyle="1" w:styleId="AnnexHHead2">
    <w:name w:val="Annex H Head 2"/>
    <w:basedOn w:val="Normal"/>
    <w:next w:val="Heading2separationline"/>
    <w:pPr>
      <w:numPr>
        <w:ilvl w:val="1"/>
        <w:numId w:val="25"/>
      </w:numPr>
    </w:pPr>
    <w:rPr>
      <w:b/>
      <w:caps/>
      <w:color w:val="407EC9"/>
      <w:sz w:val="24"/>
    </w:rPr>
  </w:style>
  <w:style w:type="paragraph" w:customStyle="1" w:styleId="AnnexHHead3">
    <w:name w:val="Annex H Head 3"/>
    <w:basedOn w:val="Normal"/>
    <w:pPr>
      <w:numPr>
        <w:ilvl w:val="2"/>
        <w:numId w:val="25"/>
      </w:numPr>
    </w:pPr>
    <w:rPr>
      <w:b/>
      <w:color w:val="407EC9"/>
      <w:sz w:val="22"/>
    </w:rPr>
  </w:style>
  <w:style w:type="paragraph" w:customStyle="1" w:styleId="AnnexHHead4">
    <w:name w:val="Annex H Head 4"/>
    <w:basedOn w:val="Normal"/>
    <w:next w:val="BodyText"/>
    <w:pPr>
      <w:numPr>
        <w:ilvl w:val="3"/>
        <w:numId w:val="25"/>
      </w:numPr>
    </w:pPr>
    <w:rPr>
      <w:b/>
      <w:color w:val="407EC9"/>
      <w:sz w:val="22"/>
    </w:rPr>
  </w:style>
  <w:style w:type="paragraph" w:customStyle="1" w:styleId="AnnexIHead1">
    <w:name w:val="Annex I Head 1"/>
    <w:basedOn w:val="Normal"/>
    <w:next w:val="Heading1separatationline"/>
    <w:pPr>
      <w:numPr>
        <w:numId w:val="26"/>
      </w:numPr>
    </w:pPr>
    <w:rPr>
      <w:b/>
      <w:caps/>
      <w:color w:val="407EC9"/>
      <w:sz w:val="28"/>
    </w:rPr>
  </w:style>
  <w:style w:type="paragraph" w:customStyle="1" w:styleId="AnnexIHead2">
    <w:name w:val="Annex I Head 2"/>
    <w:basedOn w:val="Normal"/>
    <w:next w:val="Heading2separationline"/>
    <w:pPr>
      <w:numPr>
        <w:ilvl w:val="1"/>
        <w:numId w:val="26"/>
      </w:numPr>
    </w:pPr>
    <w:rPr>
      <w:b/>
      <w:caps/>
      <w:color w:val="407EC9"/>
      <w:sz w:val="24"/>
    </w:rPr>
  </w:style>
  <w:style w:type="paragraph" w:customStyle="1" w:styleId="AnnexIHead3">
    <w:name w:val="Annex I Head 3"/>
    <w:basedOn w:val="Normal"/>
    <w:next w:val="BodyText"/>
    <w:pPr>
      <w:numPr>
        <w:ilvl w:val="2"/>
        <w:numId w:val="26"/>
      </w:numPr>
    </w:pPr>
    <w:rPr>
      <w:b/>
      <w:smallCaps/>
      <w:color w:val="407EC9"/>
      <w:sz w:val="22"/>
    </w:rPr>
  </w:style>
  <w:style w:type="paragraph" w:customStyle="1" w:styleId="AnnexIHead4">
    <w:name w:val="Annex I Head 4"/>
    <w:basedOn w:val="Normal"/>
    <w:next w:val="BodyText"/>
    <w:pPr>
      <w:numPr>
        <w:ilvl w:val="3"/>
        <w:numId w:val="26"/>
      </w:numPr>
    </w:pPr>
    <w:rPr>
      <w:b/>
      <w:color w:val="407EC9"/>
      <w:sz w:val="22"/>
    </w:rPr>
  </w:style>
  <w:style w:type="paragraph" w:customStyle="1" w:styleId="AnnexJHead1">
    <w:name w:val="Annex J Head 1"/>
    <w:basedOn w:val="Normal"/>
    <w:next w:val="Heading1separatationline"/>
    <w:pPr>
      <w:numPr>
        <w:numId w:val="27"/>
      </w:numPr>
    </w:pPr>
    <w:rPr>
      <w:b/>
      <w:caps/>
      <w:color w:val="407EC9"/>
      <w:sz w:val="28"/>
    </w:rPr>
  </w:style>
  <w:style w:type="paragraph" w:customStyle="1" w:styleId="AnnexJHead2">
    <w:name w:val="Annex J Head 2"/>
    <w:basedOn w:val="Normal"/>
    <w:next w:val="Heading2separationline"/>
    <w:pPr>
      <w:numPr>
        <w:ilvl w:val="1"/>
        <w:numId w:val="27"/>
      </w:numPr>
    </w:pPr>
    <w:rPr>
      <w:b/>
      <w:caps/>
      <w:color w:val="407EC9"/>
      <w:sz w:val="24"/>
    </w:rPr>
  </w:style>
  <w:style w:type="paragraph" w:customStyle="1" w:styleId="AnnexJHead3">
    <w:name w:val="Annex J Head 3"/>
    <w:basedOn w:val="Normal"/>
    <w:next w:val="BodyText"/>
    <w:pPr>
      <w:numPr>
        <w:ilvl w:val="2"/>
        <w:numId w:val="27"/>
      </w:numPr>
    </w:pPr>
    <w:rPr>
      <w:b/>
      <w:smallCaps/>
      <w:color w:val="407EC9"/>
      <w:sz w:val="22"/>
    </w:rPr>
  </w:style>
  <w:style w:type="paragraph" w:customStyle="1" w:styleId="AnnexJHead4">
    <w:name w:val="Annex J Head 4"/>
    <w:basedOn w:val="Normal"/>
    <w:next w:val="BodyText"/>
    <w:pPr>
      <w:numPr>
        <w:ilvl w:val="3"/>
        <w:numId w:val="27"/>
      </w:numPr>
    </w:pPr>
    <w:rPr>
      <w:b/>
      <w:color w:val="407EC9"/>
      <w:sz w:val="22"/>
    </w:rPr>
  </w:style>
  <w:style w:type="paragraph" w:customStyle="1" w:styleId="AnnexKHead1">
    <w:name w:val="Annex K Head 1"/>
    <w:basedOn w:val="Normal"/>
    <w:next w:val="Heading1separatationline"/>
    <w:pPr>
      <w:numPr>
        <w:numId w:val="28"/>
      </w:numPr>
    </w:pPr>
    <w:rPr>
      <w:b/>
      <w:caps/>
      <w:color w:val="407EC9"/>
      <w:sz w:val="28"/>
    </w:rPr>
  </w:style>
  <w:style w:type="paragraph" w:customStyle="1" w:styleId="AnnexKHead2">
    <w:name w:val="Annex K Head 2"/>
    <w:basedOn w:val="Normal"/>
    <w:next w:val="Heading2separationline"/>
    <w:pPr>
      <w:numPr>
        <w:ilvl w:val="1"/>
        <w:numId w:val="28"/>
      </w:numPr>
    </w:pPr>
    <w:rPr>
      <w:b/>
      <w:caps/>
      <w:color w:val="407EC9"/>
      <w:sz w:val="24"/>
    </w:rPr>
  </w:style>
  <w:style w:type="paragraph" w:customStyle="1" w:styleId="AnnexKHead3">
    <w:name w:val="Annex K Head 3"/>
    <w:basedOn w:val="Normal"/>
    <w:next w:val="BodyText"/>
    <w:pPr>
      <w:numPr>
        <w:ilvl w:val="2"/>
        <w:numId w:val="28"/>
      </w:numPr>
    </w:pPr>
    <w:rPr>
      <w:b/>
      <w:smallCaps/>
      <w:color w:val="407EC9"/>
      <w:sz w:val="22"/>
    </w:rPr>
  </w:style>
  <w:style w:type="paragraph" w:customStyle="1" w:styleId="AnnexKHead4">
    <w:name w:val="Annex K Head 4"/>
    <w:basedOn w:val="Normal"/>
    <w:next w:val="BodyText"/>
    <w:pPr>
      <w:numPr>
        <w:ilvl w:val="3"/>
        <w:numId w:val="28"/>
      </w:numPr>
    </w:pPr>
    <w:rPr>
      <w:b/>
      <w:color w:val="407EC9"/>
      <w:sz w:val="22"/>
    </w:rPr>
  </w:style>
  <w:style w:type="paragraph" w:customStyle="1" w:styleId="AnnexLHead1">
    <w:name w:val="Annex L Head 1"/>
    <w:basedOn w:val="Normal"/>
    <w:next w:val="Heading1separatationline"/>
    <w:pPr>
      <w:numPr>
        <w:numId w:val="29"/>
      </w:numPr>
    </w:pPr>
    <w:rPr>
      <w:b/>
      <w:caps/>
      <w:color w:val="407EC9"/>
      <w:sz w:val="28"/>
    </w:rPr>
  </w:style>
  <w:style w:type="paragraph" w:customStyle="1" w:styleId="AnnexLHead2">
    <w:name w:val="Annex L Head 2"/>
    <w:basedOn w:val="Normal"/>
    <w:next w:val="BodyText"/>
    <w:pPr>
      <w:numPr>
        <w:ilvl w:val="1"/>
        <w:numId w:val="29"/>
      </w:numPr>
    </w:pPr>
    <w:rPr>
      <w:b/>
      <w:caps/>
      <w:color w:val="407EC9"/>
      <w:sz w:val="24"/>
    </w:rPr>
  </w:style>
  <w:style w:type="paragraph" w:customStyle="1" w:styleId="AnnexLHead3">
    <w:name w:val="Annex L Head 3"/>
    <w:basedOn w:val="Normal"/>
    <w:next w:val="BodyText"/>
    <w:pPr>
      <w:numPr>
        <w:ilvl w:val="2"/>
        <w:numId w:val="29"/>
      </w:numPr>
    </w:pPr>
    <w:rPr>
      <w:b/>
      <w:smallCaps/>
      <w:color w:val="407EC9"/>
      <w:sz w:val="22"/>
    </w:rPr>
  </w:style>
  <w:style w:type="paragraph" w:customStyle="1" w:styleId="AnnexLHead4">
    <w:name w:val="Annex L Head 4"/>
    <w:basedOn w:val="Normal"/>
    <w:next w:val="BodyText"/>
    <w:pPr>
      <w:numPr>
        <w:ilvl w:val="3"/>
        <w:numId w:val="29"/>
      </w:numPr>
    </w:pPr>
    <w:rPr>
      <w:b/>
      <w:color w:val="407EC9"/>
      <w:sz w:val="22"/>
    </w:rPr>
  </w:style>
  <w:style w:type="paragraph" w:customStyle="1" w:styleId="AnnexMHead1">
    <w:name w:val="Annex M Head 1"/>
    <w:basedOn w:val="Normal"/>
    <w:next w:val="Heading1separatationline"/>
    <w:pPr>
      <w:numPr>
        <w:numId w:val="30"/>
      </w:numPr>
    </w:pPr>
    <w:rPr>
      <w:b/>
      <w:caps/>
      <w:color w:val="407EC9"/>
      <w:sz w:val="28"/>
    </w:rPr>
  </w:style>
  <w:style w:type="paragraph" w:customStyle="1" w:styleId="AnnexMHead2">
    <w:name w:val="Annex M Head 2"/>
    <w:basedOn w:val="Normal"/>
    <w:next w:val="Heading2separationline"/>
    <w:pPr>
      <w:numPr>
        <w:ilvl w:val="1"/>
        <w:numId w:val="30"/>
      </w:numPr>
    </w:pPr>
    <w:rPr>
      <w:b/>
      <w:caps/>
      <w:color w:val="407EC9"/>
      <w:sz w:val="24"/>
    </w:rPr>
  </w:style>
  <w:style w:type="paragraph" w:customStyle="1" w:styleId="AnnexMHead3">
    <w:name w:val="Annex M Head 3"/>
    <w:basedOn w:val="Normal"/>
    <w:next w:val="BodyText"/>
    <w:pPr>
      <w:numPr>
        <w:ilvl w:val="2"/>
        <w:numId w:val="30"/>
      </w:numPr>
    </w:pPr>
    <w:rPr>
      <w:b/>
      <w:smallCaps/>
      <w:color w:val="407EC9"/>
      <w:sz w:val="22"/>
    </w:rPr>
  </w:style>
  <w:style w:type="paragraph" w:customStyle="1" w:styleId="AnnexMHead4">
    <w:name w:val="Annex M Head 4"/>
    <w:basedOn w:val="Normal"/>
    <w:next w:val="BodyText"/>
    <w:pPr>
      <w:numPr>
        <w:ilvl w:val="3"/>
        <w:numId w:val="30"/>
      </w:numPr>
    </w:pPr>
    <w:rPr>
      <w:b/>
      <w:color w:val="407EC9"/>
      <w:sz w:val="22"/>
    </w:rPr>
  </w:style>
  <w:style w:type="paragraph" w:styleId="Revision">
    <w:name w:val="Revision"/>
    <w:hidden/>
    <w:uiPriority w:val="99"/>
    <w:semiHidden/>
    <w:pPr>
      <w:spacing w:after="0" w:line="240" w:lineRule="auto"/>
    </w:pPr>
    <w:rPr>
      <w:sz w:val="18"/>
      <w:lang w:val="en-GB"/>
    </w:rPr>
  </w:style>
  <w:style w:type="paragraph" w:styleId="BodyText3">
    <w:name w:val="Body Text 3"/>
    <w:basedOn w:val="Normal"/>
    <w:link w:val="BodyText3Char"/>
    <w:semiHidden/>
    <w:unhideWhenUsed/>
    <w:pPr>
      <w:spacing w:after="120"/>
    </w:pPr>
    <w:rPr>
      <w:sz w:val="16"/>
      <w:szCs w:val="16"/>
    </w:rPr>
  </w:style>
  <w:style w:type="character" w:customStyle="1" w:styleId="BodyText3Char">
    <w:name w:val="Body Text 3 Char"/>
    <w:basedOn w:val="DefaultParagraphFont"/>
    <w:link w:val="BodyText3"/>
    <w:semiHidden/>
    <w:rPr>
      <w:sz w:val="16"/>
      <w:szCs w:val="16"/>
      <w:lang w:val="en-GB"/>
    </w:rPr>
  </w:style>
  <w:style w:type="paragraph" w:styleId="ListParagraph">
    <w:name w:val="List Paragraph"/>
    <w:basedOn w:val="Normal"/>
    <w:uiPriority w:val="34"/>
    <w:qFormat/>
    <w:pPr>
      <w:spacing w:after="160" w:line="259" w:lineRule="auto"/>
      <w:ind w:left="720"/>
      <w:contextualSpacing/>
    </w:pPr>
    <w:rPr>
      <w:sz w:val="22"/>
      <w:lang w:val="en-US"/>
    </w:rPr>
  </w:style>
  <w:style w:type="character" w:customStyle="1" w:styleId="CaptionChar">
    <w:name w:val="Caption Char"/>
    <w:aliases w:val="Figure-caption Char,MW_caption Char,cap Char,ASSET_caption Char,SUITED_caption Char,CAPTION Char,Figure Caption Char,Figure-caption1 Char,CAPTION1 Char,Figure Caption1 Char,Figure-caption2 Char,CAPTION2 Char,Figure Caption2 Char"/>
    <w:link w:val="Caption"/>
    <w:uiPriority w:val="35"/>
    <w:locked/>
    <w:rPr>
      <w:b/>
      <w:bCs/>
      <w:i/>
      <w:color w:val="575756"/>
      <w:u w:val="single"/>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165527">
      <w:bodyDiv w:val="1"/>
      <w:marLeft w:val="0"/>
      <w:marRight w:val="0"/>
      <w:marTop w:val="0"/>
      <w:marBottom w:val="0"/>
      <w:divBdr>
        <w:top w:val="none" w:sz="0" w:space="0" w:color="auto"/>
        <w:left w:val="none" w:sz="0" w:space="0" w:color="auto"/>
        <w:bottom w:val="none" w:sz="0" w:space="0" w:color="auto"/>
        <w:right w:val="none" w:sz="0" w:space="0" w:color="auto"/>
      </w:divBdr>
    </w:div>
    <w:div w:id="970474581">
      <w:bodyDiv w:val="1"/>
      <w:marLeft w:val="0"/>
      <w:marRight w:val="0"/>
      <w:marTop w:val="0"/>
      <w:marBottom w:val="0"/>
      <w:divBdr>
        <w:top w:val="none" w:sz="0" w:space="0" w:color="auto"/>
        <w:left w:val="none" w:sz="0" w:space="0" w:color="auto"/>
        <w:bottom w:val="none" w:sz="0" w:space="0" w:color="auto"/>
        <w:right w:val="none" w:sz="0" w:space="0" w:color="auto"/>
      </w:divBdr>
    </w:div>
    <w:div w:id="1615167185">
      <w:bodyDiv w:val="1"/>
      <w:marLeft w:val="0"/>
      <w:marRight w:val="0"/>
      <w:marTop w:val="0"/>
      <w:marBottom w:val="0"/>
      <w:divBdr>
        <w:top w:val="none" w:sz="0" w:space="0" w:color="auto"/>
        <w:left w:val="none" w:sz="0" w:space="0" w:color="auto"/>
        <w:bottom w:val="none" w:sz="0" w:space="0" w:color="auto"/>
        <w:right w:val="none" w:sz="0" w:space="0" w:color="auto"/>
      </w:divBdr>
    </w:div>
    <w:div w:id="1823085890">
      <w:bodyDiv w:val="1"/>
      <w:marLeft w:val="0"/>
      <w:marRight w:val="0"/>
      <w:marTop w:val="0"/>
      <w:marBottom w:val="0"/>
      <w:divBdr>
        <w:top w:val="none" w:sz="0" w:space="0" w:color="auto"/>
        <w:left w:val="none" w:sz="0" w:space="0" w:color="auto"/>
        <w:bottom w:val="none" w:sz="0" w:space="0" w:color="auto"/>
        <w:right w:val="none" w:sz="0" w:space="0" w:color="auto"/>
      </w:divBdr>
    </w:div>
    <w:div w:id="1848792175">
      <w:bodyDiv w:val="1"/>
      <w:marLeft w:val="0"/>
      <w:marRight w:val="0"/>
      <w:marTop w:val="0"/>
      <w:marBottom w:val="0"/>
      <w:divBdr>
        <w:top w:val="none" w:sz="0" w:space="0" w:color="auto"/>
        <w:left w:val="none" w:sz="0" w:space="0" w:color="auto"/>
        <w:bottom w:val="none" w:sz="0" w:space="0" w:color="auto"/>
        <w:right w:val="none" w:sz="0" w:space="0" w:color="auto"/>
      </w:divBdr>
    </w:div>
    <w:div w:id="1878735944">
      <w:bodyDiv w:val="1"/>
      <w:marLeft w:val="0"/>
      <w:marRight w:val="0"/>
      <w:marTop w:val="0"/>
      <w:marBottom w:val="0"/>
      <w:divBdr>
        <w:top w:val="none" w:sz="0" w:space="0" w:color="auto"/>
        <w:left w:val="none" w:sz="0" w:space="0" w:color="auto"/>
        <w:bottom w:val="none" w:sz="0" w:space="0" w:color="auto"/>
        <w:right w:val="none" w:sz="0" w:space="0" w:color="auto"/>
      </w:divBdr>
    </w:div>
    <w:div w:id="1944875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openxmlformats.org/officeDocument/2006/relationships/oleObject" Target="embeddings/Microsoft_Visio_2003-2010_Drawing4.vsd"/><Relationship Id="rId21" Type="http://schemas.openxmlformats.org/officeDocument/2006/relationships/header" Target="header7.xml"/><Relationship Id="rId34" Type="http://schemas.openxmlformats.org/officeDocument/2006/relationships/image" Target="media/image8.emf"/><Relationship Id="rId42" Type="http://schemas.openxmlformats.org/officeDocument/2006/relationships/hyperlink" Target="http://www.iala&#8208;aism.org/wiki/dictionary"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image" Target="media/image5.png"/><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image" Target="media/image7.emf"/><Relationship Id="rId37" Type="http://schemas.openxmlformats.org/officeDocument/2006/relationships/oleObject" Target="embeddings/Microsoft_Visio_2003-2010_Drawing3.vsd"/><Relationship Id="rId40" Type="http://schemas.openxmlformats.org/officeDocument/2006/relationships/image" Target="media/image11.emf"/><Relationship Id="rId45"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image" Target="media/image4.png"/><Relationship Id="rId36" Type="http://schemas.openxmlformats.org/officeDocument/2006/relationships/image" Target="media/image9.emf"/><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oleObject" Target="embeddings/Microsoft_Visio_2003-2010_Drawing.vsd"/><Relationship Id="rId44"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image" Target="media/image6.emf"/><Relationship Id="rId35" Type="http://schemas.openxmlformats.org/officeDocument/2006/relationships/oleObject" Target="embeddings/Microsoft_Visio_2003-2010_Drawing2.vsd"/><Relationship Id="rId43" Type="http://schemas.openxmlformats.org/officeDocument/2006/relationships/header" Target="header10.xml"/><Relationship Id="rId48" Type="http://schemas.microsoft.com/office/2011/relationships/people" Target="peop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oleObject" Target="embeddings/Microsoft_Visio_2003-2010_Drawing1.vsd"/><Relationship Id="rId38" Type="http://schemas.openxmlformats.org/officeDocument/2006/relationships/image" Target="media/image10.emf"/><Relationship Id="rId46" Type="http://schemas.openxmlformats.org/officeDocument/2006/relationships/header" Target="header12.xml"/><Relationship Id="rId20" Type="http://schemas.openxmlformats.org/officeDocument/2006/relationships/header" Target="header6.xml"/><Relationship Id="rId41" Type="http://schemas.openxmlformats.org/officeDocument/2006/relationships/oleObject" Target="embeddings/Microsoft_Visio_2003-2010_Drawing5.vsd"/><Relationship Id="rId1" Type="http://schemas.openxmlformats.org/officeDocument/2006/relationships/customXml" Target="../customXml/item1.xml"/><Relationship Id="rId6"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02164\Desktop\IALA%20ENG5\Templates\IALA%20Guideline%20template%2011May16.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42566F-2EDD-46F3-8675-6EB8CB492B5A}">
  <ds:schemaRefs>
    <ds:schemaRef ds:uri="http://schemas.openxmlformats.org/officeDocument/2006/bibliography"/>
  </ds:schemaRefs>
</ds:datastoreItem>
</file>

<file path=customXml/itemProps2.xml><?xml version="1.0" encoding="utf-8"?>
<ds:datastoreItem xmlns:ds="http://schemas.openxmlformats.org/officeDocument/2006/customXml" ds:itemID="{5BF14C14-C22E-47C3-A284-F62C7A46677D}">
  <ds:schemaRef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505e0961-892a-4ba6-8bf7-42320f174e5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9E52DE42-6A38-45FB-81D1-3D452E64927C}"/>
</file>

<file path=customXml/itemProps4.xml><?xml version="1.0" encoding="utf-8"?>
<ds:datastoreItem xmlns:ds="http://schemas.openxmlformats.org/officeDocument/2006/customXml" ds:itemID="{8A452858-1CE2-4382-AC40-C9BFE0B649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IALA Guideline template 11May16</Template>
  <TotalTime>0</TotalTime>
  <Pages>22</Pages>
  <Words>5038</Words>
  <Characters>28723</Characters>
  <Application>Microsoft Office Word</Application>
  <DocSecurity>0</DocSecurity>
  <Lines>239</Lines>
  <Paragraphs>67</Paragraphs>
  <ScaleCrop>false</ScaleCrop>
  <HeadingPairs>
    <vt:vector size="2" baseType="variant">
      <vt:variant>
        <vt:lpstr>Titel</vt:lpstr>
      </vt:variant>
      <vt:variant>
        <vt:i4>1</vt:i4>
      </vt:variant>
    </vt:vector>
  </HeadingPairs>
  <TitlesOfParts>
    <vt:vector size="1" baseType="lpstr">
      <vt:lpstr>IALA Guideline 1115</vt:lpstr>
    </vt:vector>
  </TitlesOfParts>
  <Manager>IALA</Manager>
  <Company>IALA</Company>
  <LinksUpToDate>false</LinksUpToDate>
  <CharactersWithSpaces>33694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Jørgen Steen Royal Petersen</dc:creator>
  <cp:lastModifiedBy>Jaime Alvarez</cp:lastModifiedBy>
  <cp:revision>2</cp:revision>
  <cp:lastPrinted>2017-03-10T06:25:00Z</cp:lastPrinted>
  <dcterms:created xsi:type="dcterms:W3CDTF">2021-02-17T16:28:00Z</dcterms:created>
  <dcterms:modified xsi:type="dcterms:W3CDTF">2021-02-17T16:28:00Z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